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5588D1" w14:textId="77777777" w:rsidR="00407134" w:rsidDel="009D048B" w:rsidRDefault="00407134" w:rsidP="004543A1">
      <w:pPr>
        <w:tabs>
          <w:tab w:val="left" w:pos="360"/>
        </w:tabs>
        <w:spacing w:before="120"/>
        <w:jc w:val="both"/>
        <w:rPr>
          <w:del w:id="0" w:author="BENDRISSOU Sarah" w:date="2025-11-18T09:43:00Z"/>
          <w:rFonts w:ascii="Marianne" w:hAnsi="Marianne" w:cs="Arial"/>
        </w:rPr>
      </w:pPr>
      <w:bookmarkStart w:id="1" w:name="_GoBack"/>
      <w:bookmarkEnd w:id="1"/>
    </w:p>
    <w:p w14:paraId="5C25EB3B" w14:textId="77777777" w:rsidR="00745819" w:rsidRDefault="00745819" w:rsidP="00745819">
      <w:pPr>
        <w:tabs>
          <w:tab w:val="left" w:pos="360"/>
        </w:tabs>
        <w:spacing w:before="120"/>
        <w:jc w:val="both"/>
        <w:rPr>
          <w:ins w:id="2" w:author="BENDRISSOU Sarah" w:date="2026-01-14T17:23:00Z"/>
          <w:rFonts w:ascii="Marianne" w:hAnsi="Marianne" w:cs="Arial"/>
        </w:rPr>
      </w:pPr>
      <w:ins w:id="3" w:author="BENDRISSOU Sarah" w:date="2026-01-14T17:23:00Z">
        <w:r w:rsidRPr="00D37B70">
          <w:rPr>
            <w:rFonts w:ascii="Marianne" w:hAnsi="Marianne" w:cs="Arial"/>
          </w:rPr>
          <w:t>Le soumissionnaire doit faire parvenir les échantillons</w:t>
        </w:r>
        <w:r>
          <w:rPr>
            <w:rFonts w:ascii="Marianne" w:hAnsi="Marianne" w:cs="Arial"/>
          </w:rPr>
          <w:t xml:space="preserve"> sur lesquels est apposé</w:t>
        </w:r>
        <w:r>
          <w:rPr>
            <w:rFonts w:ascii="Marianne" w:hAnsi="Marianne" w:cs="Arial"/>
            <w:u w:val="single"/>
          </w:rPr>
          <w:t xml:space="preserve"> une </w:t>
        </w:r>
        <w:r w:rsidRPr="00FF7295">
          <w:rPr>
            <w:rFonts w:ascii="Marianne" w:hAnsi="Marianne" w:cs="Arial"/>
            <w:u w:val="single"/>
          </w:rPr>
          <w:t>étiquette</w:t>
        </w:r>
        <w:r>
          <w:rPr>
            <w:rFonts w:ascii="Marianne" w:hAnsi="Marianne" w:cs="Arial"/>
            <w:u w:val="single"/>
          </w:rPr>
          <w:t xml:space="preserve"> </w:t>
        </w:r>
        <w:r w:rsidRPr="00FF7295">
          <w:rPr>
            <w:rFonts w:ascii="Marianne" w:hAnsi="Marianne" w:cs="Arial"/>
            <w:u w:val="single"/>
          </w:rPr>
          <w:t>en français</w:t>
        </w:r>
        <w:r w:rsidRPr="00FF7295">
          <w:rPr>
            <w:rFonts w:ascii="Marianne" w:hAnsi="Marianne" w:cs="Arial"/>
          </w:rPr>
          <w:t>.</w:t>
        </w:r>
      </w:ins>
    </w:p>
    <w:p w14:paraId="1D9E805A" w14:textId="3C4FCADA" w:rsidR="00697E90" w:rsidDel="00745819" w:rsidRDefault="00697E90" w:rsidP="00697E90">
      <w:pPr>
        <w:tabs>
          <w:tab w:val="left" w:pos="360"/>
        </w:tabs>
        <w:spacing w:before="120"/>
        <w:jc w:val="both"/>
        <w:rPr>
          <w:del w:id="4" w:author="BENDRISSOU Sarah" w:date="2026-01-14T17:23:00Z"/>
          <w:rFonts w:ascii="Marianne" w:hAnsi="Marianne" w:cs="Arial"/>
        </w:rPr>
      </w:pPr>
      <w:del w:id="5" w:author="BENDRISSOU Sarah" w:date="2026-01-14T17:23:00Z">
        <w:r w:rsidRPr="00D37B70" w:rsidDel="00745819">
          <w:rPr>
            <w:rFonts w:ascii="Marianne" w:hAnsi="Marianne" w:cs="Arial"/>
          </w:rPr>
          <w:delText>Le soumissionnaire doit faire parvenir les échantillons</w:delText>
        </w:r>
        <w:r w:rsidDel="00745819">
          <w:rPr>
            <w:rFonts w:ascii="Marianne" w:hAnsi="Marianne" w:cs="Arial"/>
          </w:rPr>
          <w:delText xml:space="preserve"> accompagnés </w:delText>
        </w:r>
        <w:r w:rsidRPr="00FF7295" w:rsidDel="00745819">
          <w:rPr>
            <w:rFonts w:ascii="Marianne" w:hAnsi="Marianne" w:cs="Arial"/>
            <w:u w:val="single"/>
          </w:rPr>
          <w:delText>d’une unique étiquette en français</w:delText>
        </w:r>
        <w:r w:rsidRPr="00FF7295" w:rsidDel="00745819">
          <w:rPr>
            <w:rFonts w:ascii="Marianne" w:hAnsi="Marianne" w:cs="Arial"/>
          </w:rPr>
          <w:delText>.</w:delText>
        </w:r>
      </w:del>
    </w:p>
    <w:p w14:paraId="64AEB291" w14:textId="77777777" w:rsidR="00697E90" w:rsidRPr="00740D7B" w:rsidRDefault="00697E90" w:rsidP="00697E90">
      <w:pPr>
        <w:tabs>
          <w:tab w:val="left" w:pos="567"/>
          <w:tab w:val="left" w:pos="851"/>
          <w:tab w:val="left" w:pos="1134"/>
          <w:tab w:val="left" w:pos="1418"/>
        </w:tabs>
        <w:spacing w:before="120"/>
        <w:ind w:right="-144"/>
        <w:jc w:val="both"/>
        <w:rPr>
          <w:rFonts w:ascii="Marianne" w:hAnsi="Marianne" w:cs="Arial"/>
          <w:b/>
          <w:i/>
          <w:u w:val="single"/>
        </w:rPr>
      </w:pPr>
      <w:r w:rsidRPr="00740D7B">
        <w:rPr>
          <w:rFonts w:ascii="Marianne" w:hAnsi="Marianne" w:cs="Arial"/>
          <w:b/>
          <w:i/>
          <w:u w:val="single"/>
        </w:rPr>
        <w:t xml:space="preserve">Les </w:t>
      </w:r>
      <w:r>
        <w:rPr>
          <w:rFonts w:ascii="Marianne" w:hAnsi="Marianne" w:cs="Arial"/>
          <w:b/>
          <w:i/>
          <w:u w:val="single"/>
        </w:rPr>
        <w:t xml:space="preserve">produits type échantillons </w:t>
      </w:r>
      <w:r w:rsidRPr="00740D7B">
        <w:rPr>
          <w:rFonts w:ascii="Marianne" w:hAnsi="Marianne" w:cs="Arial"/>
          <w:b/>
          <w:i/>
          <w:u w:val="single"/>
        </w:rPr>
        <w:t>doivent obligatoirement</w:t>
      </w:r>
      <w:r w:rsidRPr="00740D7B">
        <w:rPr>
          <w:rFonts w:ascii="Calibri" w:hAnsi="Calibri" w:cs="Calibri"/>
          <w:b/>
          <w:i/>
          <w:u w:val="single"/>
        </w:rPr>
        <w:t> </w:t>
      </w:r>
      <w:r w:rsidRPr="00740D7B">
        <w:rPr>
          <w:rFonts w:ascii="Marianne" w:hAnsi="Marianne" w:cs="Arial"/>
          <w:b/>
          <w:i/>
          <w:u w:val="single"/>
        </w:rPr>
        <w:t xml:space="preserve">: </w:t>
      </w:r>
    </w:p>
    <w:p w14:paraId="6B421318" w14:textId="77777777" w:rsidR="00B859B7" w:rsidRPr="00415742" w:rsidRDefault="00B859B7" w:rsidP="00035D74">
      <w:pPr>
        <w:numPr>
          <w:ilvl w:val="0"/>
          <w:numId w:val="3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left="443" w:right="-142" w:hanging="443"/>
        <w:jc w:val="both"/>
        <w:rPr>
          <w:ins w:id="6" w:author="BENDRISSOU Sarah" w:date="2025-11-26T16:11:00Z"/>
          <w:rFonts w:ascii="Marianne" w:hAnsi="Marianne" w:cs="Arial"/>
          <w:b/>
          <w:i/>
        </w:rPr>
      </w:pPr>
      <w:ins w:id="7" w:author="BENDRISSOU Sarah" w:date="2025-11-26T16:11:00Z">
        <w:r w:rsidRPr="00415742">
          <w:rPr>
            <w:rFonts w:ascii="Marianne" w:hAnsi="Marianne" w:cs="Arial"/>
          </w:rPr>
          <w:t>Etre issus du même lot de fabrication ;</w:t>
        </w:r>
      </w:ins>
    </w:p>
    <w:p w14:paraId="60E35E34" w14:textId="77777777" w:rsidR="00B859B7" w:rsidRDefault="00B859B7" w:rsidP="00035D74">
      <w:pPr>
        <w:numPr>
          <w:ilvl w:val="0"/>
          <w:numId w:val="3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left="443" w:right="-142" w:hanging="443"/>
        <w:jc w:val="both"/>
        <w:rPr>
          <w:ins w:id="8" w:author="BENDRISSOU Sarah" w:date="2025-11-26T16:11:00Z"/>
          <w:rFonts w:ascii="Marianne" w:hAnsi="Marianne" w:cs="Arial"/>
          <w:b/>
          <w:i/>
        </w:rPr>
      </w:pPr>
      <w:ins w:id="9" w:author="BENDRISSOU Sarah" w:date="2025-11-26T16:11:00Z">
        <w:r>
          <w:rPr>
            <w:rFonts w:ascii="Marianne" w:hAnsi="Marianne" w:cs="Arial"/>
          </w:rPr>
          <w:t>Etre étiquetés en français avec comme mentions :</w:t>
        </w:r>
      </w:ins>
    </w:p>
    <w:p w14:paraId="0DA1CCAE" w14:textId="77777777" w:rsidR="00B859B7" w:rsidRPr="007A102F" w:rsidRDefault="00B859B7" w:rsidP="00B859B7">
      <w:pPr>
        <w:pStyle w:val="Paragraphedeliste"/>
        <w:numPr>
          <w:ilvl w:val="0"/>
          <w:numId w:val="14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ins w:id="10" w:author="BENDRISSOU Sarah" w:date="2025-11-26T16:11:00Z"/>
          <w:rFonts w:ascii="Marianne" w:hAnsi="Marianne" w:cs="Arial"/>
          <w:b/>
          <w:i/>
        </w:rPr>
      </w:pPr>
      <w:ins w:id="11" w:author="BENDRISSOU Sarah" w:date="2025-11-26T16:11:00Z">
        <w:r>
          <w:rPr>
            <w:rFonts w:ascii="Marianne" w:hAnsi="Marianne" w:cs="Arial"/>
          </w:rPr>
          <w:t xml:space="preserve">Le </w:t>
        </w:r>
        <w:r w:rsidRPr="007A102F">
          <w:rPr>
            <w:rFonts w:ascii="Marianne" w:hAnsi="Marianne" w:cs="Arial"/>
          </w:rPr>
          <w:t>lot de fabrication</w:t>
        </w:r>
      </w:ins>
    </w:p>
    <w:p w14:paraId="1335F63F" w14:textId="77777777" w:rsidR="00B859B7" w:rsidRPr="007A102F" w:rsidRDefault="00B859B7" w:rsidP="00B859B7">
      <w:pPr>
        <w:pStyle w:val="Paragraphedeliste"/>
        <w:numPr>
          <w:ilvl w:val="0"/>
          <w:numId w:val="14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ins w:id="12" w:author="BENDRISSOU Sarah" w:date="2025-11-26T16:11:00Z"/>
          <w:rFonts w:ascii="Marianne" w:hAnsi="Marianne" w:cs="Arial"/>
          <w:b/>
          <w:i/>
        </w:rPr>
      </w:pPr>
      <w:ins w:id="13" w:author="BENDRISSOU Sarah" w:date="2025-11-26T16:11:00Z">
        <w:r>
          <w:rPr>
            <w:rFonts w:ascii="Marianne" w:hAnsi="Marianne" w:cs="Arial"/>
          </w:rPr>
          <w:t xml:space="preserve">Le </w:t>
        </w:r>
        <w:r w:rsidRPr="007A102F">
          <w:rPr>
            <w:rFonts w:ascii="Marianne" w:hAnsi="Marianne" w:cs="Arial"/>
          </w:rPr>
          <w:t>lot FSE+</w:t>
        </w:r>
      </w:ins>
    </w:p>
    <w:p w14:paraId="183489DC" w14:textId="77777777" w:rsidR="00B859B7" w:rsidRPr="007A102F" w:rsidRDefault="00B859B7" w:rsidP="00B859B7">
      <w:pPr>
        <w:pStyle w:val="Paragraphedeliste"/>
        <w:numPr>
          <w:ilvl w:val="0"/>
          <w:numId w:val="14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ins w:id="14" w:author="BENDRISSOU Sarah" w:date="2025-11-26T16:11:00Z"/>
          <w:rFonts w:ascii="Marianne" w:hAnsi="Marianne" w:cs="Arial"/>
          <w:b/>
          <w:i/>
        </w:rPr>
      </w:pPr>
      <w:ins w:id="15" w:author="BENDRISSOU Sarah" w:date="2025-11-26T16:11:00Z">
        <w:r>
          <w:rPr>
            <w:rFonts w:ascii="Marianne" w:hAnsi="Marianne" w:cs="Arial"/>
          </w:rPr>
          <w:t xml:space="preserve">Le </w:t>
        </w:r>
        <w:r w:rsidRPr="007A102F">
          <w:rPr>
            <w:rFonts w:ascii="Marianne" w:hAnsi="Marianne" w:cs="Arial"/>
          </w:rPr>
          <w:t xml:space="preserve">nom ou la raison sociale du candidat </w:t>
        </w:r>
        <w:r w:rsidRPr="007A102F">
          <w:rPr>
            <w:rFonts w:ascii="Marianne" w:hAnsi="Marianne" w:cs="Arial"/>
            <w:b/>
            <w:u w:val="single"/>
          </w:rPr>
          <w:t>ET</w:t>
        </w:r>
        <w:r>
          <w:rPr>
            <w:rFonts w:ascii="Marianne" w:hAnsi="Marianne" w:cs="Arial"/>
          </w:rPr>
          <w:t xml:space="preserve"> du fabricant</w:t>
        </w:r>
      </w:ins>
    </w:p>
    <w:p w14:paraId="32996E87" w14:textId="77777777" w:rsidR="00B859B7" w:rsidRPr="007A102F" w:rsidRDefault="00B859B7" w:rsidP="00B859B7">
      <w:pPr>
        <w:pStyle w:val="Paragraphedeliste"/>
        <w:numPr>
          <w:ilvl w:val="0"/>
          <w:numId w:val="14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ins w:id="16" w:author="BENDRISSOU Sarah" w:date="2025-11-26T16:11:00Z"/>
          <w:rFonts w:ascii="Marianne" w:hAnsi="Marianne" w:cs="Arial"/>
          <w:b/>
          <w:i/>
        </w:rPr>
      </w:pPr>
      <w:ins w:id="17" w:author="BENDRISSOU Sarah" w:date="2025-11-26T16:11:00Z">
        <w:r>
          <w:rPr>
            <w:rFonts w:ascii="Marianne" w:hAnsi="Marianne" w:cs="Arial"/>
          </w:rPr>
          <w:t>La dénomination de vente</w:t>
        </w:r>
      </w:ins>
    </w:p>
    <w:p w14:paraId="4331EDF6" w14:textId="77777777" w:rsidR="00B859B7" w:rsidRPr="007A102F" w:rsidRDefault="00B859B7" w:rsidP="00B859B7">
      <w:pPr>
        <w:pStyle w:val="Paragraphedeliste"/>
        <w:numPr>
          <w:ilvl w:val="0"/>
          <w:numId w:val="14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ins w:id="18" w:author="BENDRISSOU Sarah" w:date="2025-11-26T16:11:00Z"/>
          <w:rFonts w:ascii="Marianne" w:hAnsi="Marianne" w:cs="Arial"/>
          <w:b/>
          <w:i/>
        </w:rPr>
      </w:pPr>
      <w:ins w:id="19" w:author="BENDRISSOU Sarah" w:date="2025-11-26T16:11:00Z">
        <w:r>
          <w:rPr>
            <w:rFonts w:ascii="Marianne" w:hAnsi="Marianne" w:cs="Arial"/>
          </w:rPr>
          <w:t xml:space="preserve">La </w:t>
        </w:r>
        <w:r w:rsidRPr="007A102F">
          <w:rPr>
            <w:rFonts w:ascii="Marianne" w:hAnsi="Marianne" w:cs="Arial"/>
          </w:rPr>
          <w:t>date de durabilité minimale ou, dans le cas de denrées alimentaires très périssables microbiologiquement, la date limite de consommation ainsi que l’indication des condition</w:t>
        </w:r>
        <w:r>
          <w:rPr>
            <w:rFonts w:ascii="Marianne" w:hAnsi="Marianne" w:cs="Arial"/>
          </w:rPr>
          <w:t>s particulières de conservation</w:t>
        </w:r>
      </w:ins>
    </w:p>
    <w:p w14:paraId="6D82C3B1" w14:textId="77777777" w:rsidR="00B859B7" w:rsidRPr="001D41B2" w:rsidRDefault="00B859B7" w:rsidP="00B859B7">
      <w:pPr>
        <w:pStyle w:val="Paragraphedeliste"/>
        <w:numPr>
          <w:ilvl w:val="0"/>
          <w:numId w:val="14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ins w:id="20" w:author="BENDRISSOU Sarah" w:date="2025-11-26T16:11:00Z"/>
          <w:rFonts w:ascii="Marianne" w:hAnsi="Marianne" w:cs="Arial"/>
          <w:b/>
          <w:i/>
        </w:rPr>
      </w:pPr>
      <w:ins w:id="21" w:author="BENDRISSOU Sarah" w:date="2025-11-26T16:11:00Z">
        <w:r>
          <w:rPr>
            <w:rFonts w:ascii="Marianne" w:hAnsi="Marianne" w:cs="Arial"/>
          </w:rPr>
          <w:t xml:space="preserve">Le </w:t>
        </w:r>
        <w:r w:rsidRPr="007A102F">
          <w:rPr>
            <w:rFonts w:ascii="Marianne" w:hAnsi="Marianne" w:cs="Arial"/>
          </w:rPr>
          <w:t xml:space="preserve">lieu d’origine ou de provenance si l’omission de cette mention est de nature à créer une confusion quant à la provenance </w:t>
        </w:r>
        <w:r>
          <w:rPr>
            <w:rFonts w:ascii="Marianne" w:hAnsi="Marianne" w:cs="Arial"/>
          </w:rPr>
          <w:t>réelle de la denrée alimentaire</w:t>
        </w:r>
      </w:ins>
    </w:p>
    <w:p w14:paraId="4C9A4886" w14:textId="77777777" w:rsidR="00B859B7" w:rsidRPr="001D41B2" w:rsidRDefault="00B859B7" w:rsidP="00B859B7">
      <w:pPr>
        <w:pStyle w:val="Paragraphedeliste"/>
        <w:numPr>
          <w:ilvl w:val="0"/>
          <w:numId w:val="14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ins w:id="22" w:author="BENDRISSOU Sarah" w:date="2025-11-26T16:11:00Z"/>
          <w:rFonts w:ascii="Marianne" w:hAnsi="Marianne" w:cs="Arial"/>
          <w:b/>
          <w:i/>
        </w:rPr>
      </w:pPr>
      <w:ins w:id="23" w:author="BENDRISSOU Sarah" w:date="2025-11-26T16:11:00Z">
        <w:r>
          <w:rPr>
            <w:rFonts w:ascii="Marianne" w:hAnsi="Marianne" w:cs="Arial"/>
          </w:rPr>
          <w:t>L</w:t>
        </w:r>
        <w:r w:rsidRPr="001D41B2">
          <w:rPr>
            <w:rFonts w:ascii="Marianne" w:hAnsi="Marianne" w:cs="Arial"/>
          </w:rPr>
          <w:t>es conditions d’utilisation chaque fois que cette mention est nécessaire pour un usage approprié de la denrée alimentaire ainsi que, le cas échéant, les conditions particulières de conservation du produit</w:t>
        </w:r>
      </w:ins>
    </w:p>
    <w:p w14:paraId="55DD13D2" w14:textId="08539341" w:rsidR="00B859B7" w:rsidRPr="00B859B7" w:rsidRDefault="00B859B7" w:rsidP="00B859B7">
      <w:pPr>
        <w:pStyle w:val="Paragraphedeliste"/>
        <w:numPr>
          <w:ilvl w:val="0"/>
          <w:numId w:val="14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ins w:id="24" w:author="BENDRISSOU Sarah" w:date="2025-11-26T16:11:00Z"/>
          <w:rFonts w:ascii="Marianne" w:hAnsi="Marianne" w:cs="Arial"/>
          <w:b/>
          <w:i/>
          <w:rPrChange w:id="25" w:author="BENDRISSOU Sarah" w:date="2025-11-26T16:11:00Z">
            <w:rPr>
              <w:ins w:id="26" w:author="BENDRISSOU Sarah" w:date="2025-11-26T16:11:00Z"/>
              <w:rFonts w:ascii="Marianne" w:hAnsi="Marianne" w:cs="Arial"/>
            </w:rPr>
          </w:rPrChange>
        </w:rPr>
      </w:pPr>
      <w:ins w:id="27" w:author="BENDRISSOU Sarah" w:date="2025-11-26T16:11:00Z">
        <w:r w:rsidRPr="001D41B2">
          <w:rPr>
            <w:rFonts w:ascii="Marianne" w:hAnsi="Marianne" w:cs="Arial"/>
          </w:rPr>
          <w:t>L’agrément sanitaire le cas échéant</w:t>
        </w:r>
      </w:ins>
    </w:p>
    <w:p w14:paraId="0944EBE0" w14:textId="119A4176" w:rsidR="00B859B7" w:rsidRDefault="00B859B7">
      <w:p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ins w:id="28" w:author="BENDRISSOU Sarah" w:date="2025-11-26T16:11:00Z"/>
          <w:rFonts w:ascii="Marianne" w:hAnsi="Marianne" w:cs="Arial"/>
          <w:b/>
          <w:i/>
        </w:rPr>
        <w:pPrChange w:id="29" w:author="BENDRISSOU Sarah" w:date="2025-11-26T16:11:00Z">
          <w:pPr>
            <w:pStyle w:val="Paragraphedeliste"/>
            <w:numPr>
              <w:numId w:val="14"/>
            </w:numPr>
            <w:tabs>
              <w:tab w:val="left" w:pos="426"/>
              <w:tab w:val="left" w:pos="567"/>
              <w:tab w:val="left" w:pos="851"/>
              <w:tab w:val="left" w:pos="1418"/>
            </w:tabs>
            <w:spacing w:before="120"/>
            <w:ind w:left="1163" w:right="-142" w:hanging="360"/>
            <w:jc w:val="both"/>
          </w:pPr>
        </w:pPrChange>
      </w:pPr>
    </w:p>
    <w:p w14:paraId="65CE11A0" w14:textId="0A74B3AE" w:rsidR="00B859B7" w:rsidRDefault="00B859B7">
      <w:p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ins w:id="30" w:author="BENDRISSOU Sarah" w:date="2025-11-26T16:11:00Z"/>
          <w:rFonts w:ascii="Marianne" w:hAnsi="Marianne" w:cs="Arial"/>
          <w:b/>
          <w:i/>
        </w:rPr>
        <w:pPrChange w:id="31" w:author="BENDRISSOU Sarah" w:date="2025-11-26T16:11:00Z">
          <w:pPr>
            <w:pStyle w:val="Paragraphedeliste"/>
            <w:numPr>
              <w:numId w:val="14"/>
            </w:numPr>
            <w:tabs>
              <w:tab w:val="left" w:pos="426"/>
              <w:tab w:val="left" w:pos="567"/>
              <w:tab w:val="left" w:pos="851"/>
              <w:tab w:val="left" w:pos="1418"/>
            </w:tabs>
            <w:spacing w:before="120"/>
            <w:ind w:left="1163" w:right="-142" w:hanging="360"/>
            <w:jc w:val="both"/>
          </w:pPr>
        </w:pPrChange>
      </w:pPr>
    </w:p>
    <w:p w14:paraId="0B6340F8" w14:textId="42423DB8" w:rsidR="00B859B7" w:rsidRDefault="00B859B7" w:rsidP="00B859B7">
      <w:p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ins w:id="32" w:author="BENDRISSOU Sarah" w:date="2025-11-26T16:11:00Z"/>
          <w:rFonts w:ascii="Marianne" w:hAnsi="Marianne" w:cs="Arial"/>
          <w:b/>
          <w:i/>
        </w:rPr>
        <w:sectPr w:rsidR="00B859B7" w:rsidSect="00B859B7">
          <w:footerReference w:type="default" r:id="rId8"/>
          <w:headerReference w:type="first" r:id="rId9"/>
          <w:footerReference w:type="first" r:id="rId10"/>
          <w:pgSz w:w="11906" w:h="16838"/>
          <w:pgMar w:top="720" w:right="720" w:bottom="720" w:left="720" w:header="709" w:footer="136" w:gutter="0"/>
          <w:cols w:space="708"/>
          <w:titlePg/>
          <w:docGrid w:linePitch="360"/>
          <w:sectPrChange w:id="39" w:author="BENDRISSOU Sarah" w:date="2025-11-26T16:13:00Z">
            <w:sectPr w:rsidR="00B859B7" w:rsidSect="00B859B7">
              <w:pgMar w:top="720" w:right="720" w:bottom="720" w:left="720" w:header="708" w:footer="134" w:gutter="0"/>
            </w:sectPr>
          </w:sectPrChange>
        </w:sectPr>
      </w:pPr>
      <w:ins w:id="40" w:author="BENDRISSOU Sarah" w:date="2025-11-26T16:12:00Z">
        <w:r w:rsidRPr="00F13AF8">
          <w:rPr>
            <w:rFonts w:ascii="Marianne" w:hAnsi="Marianne" w:cs="Arial"/>
            <w:b/>
            <w:u w:val="single"/>
          </w:rPr>
          <w:t>Nous vous invitons fortement à utiliser le modèle d’étiquette ci-dessous </w:t>
        </w:r>
        <w:r>
          <w:rPr>
            <w:rFonts w:ascii="Marianne" w:hAnsi="Marianne" w:cs="Arial"/>
            <w:b/>
            <w:u w:val="single"/>
          </w:rPr>
          <w:t>pour éviter toute erreur</w:t>
        </w:r>
      </w:ins>
      <w:ins w:id="41" w:author="BENDRISSOU Sarah" w:date="2025-11-26T16:15:00Z">
        <w:r w:rsidR="00971B7E">
          <w:rPr>
            <w:rFonts w:ascii="Marianne" w:hAnsi="Marianne" w:cs="Arial"/>
            <w:b/>
            <w:u w:val="single"/>
          </w:rPr>
          <w:t> :</w:t>
        </w:r>
      </w:ins>
    </w:p>
    <w:tbl>
      <w:tblPr>
        <w:tblStyle w:val="Grilledutableau"/>
        <w:tblW w:w="13603" w:type="dxa"/>
        <w:jc w:val="center"/>
        <w:tblLook w:val="04A0" w:firstRow="1" w:lastRow="0" w:firstColumn="1" w:lastColumn="0" w:noHBand="0" w:noVBand="1"/>
        <w:tblPrChange w:id="42" w:author="BENDRISSOU Sarah" w:date="2025-11-26T16:14:00Z">
          <w:tblPr>
            <w:tblStyle w:val="Grilledutableau"/>
            <w:tblW w:w="10916" w:type="dxa"/>
            <w:tblInd w:w="-289" w:type="dxa"/>
            <w:tblLook w:val="04A0" w:firstRow="1" w:lastRow="0" w:firstColumn="1" w:lastColumn="0" w:noHBand="0" w:noVBand="1"/>
          </w:tblPr>
        </w:tblPrChange>
      </w:tblPr>
      <w:tblGrid>
        <w:gridCol w:w="13603"/>
        <w:tblGridChange w:id="43">
          <w:tblGrid>
            <w:gridCol w:w="10916"/>
          </w:tblGrid>
        </w:tblGridChange>
      </w:tblGrid>
      <w:tr w:rsidR="00697E90" w14:paraId="5765E83F" w14:textId="77777777" w:rsidTr="006A01AE">
        <w:trPr>
          <w:trHeight w:val="7503"/>
          <w:jc w:val="center"/>
          <w:trPrChange w:id="44" w:author="BENDRISSOU Sarah" w:date="2025-11-26T16:14:00Z">
            <w:trPr>
              <w:trHeight w:val="5804"/>
            </w:trPr>
          </w:trPrChange>
        </w:trPr>
        <w:tc>
          <w:tcPr>
            <w:tcW w:w="13603" w:type="dxa"/>
            <w:tcPrChange w:id="45" w:author="BENDRISSOU Sarah" w:date="2025-11-26T16:14:00Z">
              <w:tcPr>
                <w:tcW w:w="10916" w:type="dxa"/>
              </w:tcPr>
            </w:tcPrChange>
          </w:tcPr>
          <w:p w14:paraId="2B6EC26E" w14:textId="5F87082C" w:rsidR="00697E90" w:rsidRDefault="00697E90" w:rsidP="00CE5169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lastRenderedPageBreak/>
              <w:t>Lot FSE+ …………</w:t>
            </w:r>
            <w:del w:id="46" w:author="BENDRISSOU Sarah" w:date="2025-11-18T09:45:00Z">
              <w:r w:rsidDel="009D048B">
                <w:rPr>
                  <w:rFonts w:ascii="Marianne" w:hAnsi="Marianne" w:cs="Arial"/>
                </w:rPr>
                <w:delText>..</w:delText>
              </w:r>
            </w:del>
            <w:ins w:id="47" w:author="BENDRISSOU Sarah" w:date="2025-11-18T09:45:00Z">
              <w:r w:rsidR="009D048B">
                <w:rPr>
                  <w:rFonts w:ascii="Marianne" w:hAnsi="Marianne" w:cs="Arial"/>
                </w:rPr>
                <w:t>…..</w:t>
              </w:r>
            </w:ins>
          </w:p>
          <w:p w14:paraId="5325BAD2" w14:textId="77777777" w:rsidR="00697E90" w:rsidRDefault="00697E90" w:rsidP="00CE5169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Dénomination de vente du produit : ……………………………………….</w:t>
            </w:r>
          </w:p>
          <w:p w14:paraId="697CE15B" w14:textId="77777777" w:rsidR="00697E90" w:rsidRDefault="00697E90" w:rsidP="00CE5169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</w:p>
          <w:p w14:paraId="76DE3C71" w14:textId="77777777" w:rsidR="00697E90" w:rsidRDefault="00697E90" w:rsidP="00CE5169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 xml:space="preserve">Nom ou raison sociale du </w:t>
            </w:r>
            <w:r w:rsidRPr="009D048B">
              <w:rPr>
                <w:rFonts w:ascii="Marianne" w:hAnsi="Marianne" w:cs="Arial"/>
                <w:u w:val="single"/>
                <w:rPrChange w:id="48" w:author="BENDRISSOU Sarah" w:date="2025-11-18T09:46:00Z">
                  <w:rPr>
                    <w:rFonts w:ascii="Marianne" w:hAnsi="Marianne" w:cs="Arial"/>
                  </w:rPr>
                </w:rPrChange>
              </w:rPr>
              <w:t>candidat</w:t>
            </w:r>
            <w:r>
              <w:rPr>
                <w:rFonts w:ascii="Marianne" w:hAnsi="Marianne" w:cs="Arial"/>
              </w:rPr>
              <w:t xml:space="preserve"> : …………………………………….</w:t>
            </w:r>
          </w:p>
          <w:p w14:paraId="46C1B9D4" w14:textId="77777777" w:rsidR="00697E90" w:rsidRDefault="00697E90" w:rsidP="00CE5169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 xml:space="preserve">Nom ou raison sociale du </w:t>
            </w:r>
            <w:r w:rsidRPr="009D048B">
              <w:rPr>
                <w:rFonts w:ascii="Marianne" w:hAnsi="Marianne" w:cs="Arial"/>
                <w:u w:val="single"/>
                <w:rPrChange w:id="49" w:author="BENDRISSOU Sarah" w:date="2025-11-18T09:46:00Z">
                  <w:rPr>
                    <w:rFonts w:ascii="Marianne" w:hAnsi="Marianne" w:cs="Arial"/>
                  </w:rPr>
                </w:rPrChange>
              </w:rPr>
              <w:t>fabricant</w:t>
            </w:r>
            <w:r>
              <w:rPr>
                <w:rFonts w:ascii="Marianne" w:hAnsi="Marianne" w:cs="Arial"/>
              </w:rPr>
              <w:t xml:space="preserve"> : ……………………………………. </w:t>
            </w:r>
          </w:p>
          <w:p w14:paraId="1102E0BF" w14:textId="77777777" w:rsidR="00697E90" w:rsidRDefault="00697E90" w:rsidP="00CE5169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</w:p>
          <w:p w14:paraId="3674B3FD" w14:textId="77777777" w:rsidR="00697E90" w:rsidRDefault="00697E90" w:rsidP="00CE5169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Lot de fabrication : ……………………………………………</w:t>
            </w:r>
            <w:proofErr w:type="gramStart"/>
            <w:r>
              <w:rPr>
                <w:rFonts w:ascii="Marianne" w:hAnsi="Marianne" w:cs="Arial"/>
              </w:rPr>
              <w:t>…….</w:t>
            </w:r>
            <w:proofErr w:type="gramEnd"/>
            <w:r>
              <w:rPr>
                <w:rFonts w:ascii="Marianne" w:hAnsi="Marianne" w:cs="Arial"/>
              </w:rPr>
              <w:t>.</w:t>
            </w:r>
          </w:p>
          <w:p w14:paraId="3629B805" w14:textId="1E0FC956" w:rsidR="00697E90" w:rsidRDefault="00697E90" w:rsidP="00CE5169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DDM ou DLC : …………………………………</w:t>
            </w:r>
            <w:del w:id="50" w:author="BENDRISSOU Sarah" w:date="2025-11-18T09:45:00Z">
              <w:r w:rsidDel="009D048B">
                <w:rPr>
                  <w:rFonts w:ascii="Marianne" w:hAnsi="Marianne" w:cs="Arial"/>
                </w:rPr>
                <w:delText>..</w:delText>
              </w:r>
            </w:del>
            <w:ins w:id="51" w:author="BENDRISSOU Sarah" w:date="2025-11-18T09:45:00Z">
              <w:r w:rsidR="009D048B">
                <w:rPr>
                  <w:rFonts w:ascii="Marianne" w:hAnsi="Marianne" w:cs="Arial"/>
                </w:rPr>
                <w:t>…………………………</w:t>
              </w:r>
            </w:ins>
          </w:p>
          <w:p w14:paraId="798559C0" w14:textId="77777777" w:rsidR="00697E90" w:rsidRDefault="00697E90" w:rsidP="00CE5169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</w:p>
          <w:p w14:paraId="3CFF01E2" w14:textId="7729EF1B" w:rsidR="009D048B" w:rsidRDefault="00697E90" w:rsidP="00CE5169">
            <w:pPr>
              <w:tabs>
                <w:tab w:val="left" w:pos="360"/>
              </w:tabs>
              <w:spacing w:before="120"/>
              <w:rPr>
                <w:ins w:id="52" w:author="BENDRISSOU Sarah" w:date="2025-11-18T09:44:00Z"/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Conditions de conservation avant et après ouverture (si particulières) :</w:t>
            </w:r>
            <w:ins w:id="53" w:author="BENDRISSOU Sarah" w:date="2025-11-18T09:44:00Z">
              <w:r w:rsidR="009D048B">
                <w:rPr>
                  <w:rFonts w:ascii="Marianne" w:hAnsi="Marianne" w:cs="Arial"/>
                </w:rPr>
                <w:t xml:space="preserve"> </w:t>
              </w:r>
            </w:ins>
            <w:del w:id="54" w:author="BENDRISSOU Sarah" w:date="2025-11-18T09:44:00Z">
              <w:r w:rsidDel="009D048B">
                <w:rPr>
                  <w:rFonts w:ascii="Marianne" w:hAnsi="Marianne" w:cs="Arial"/>
                </w:rPr>
                <w:delText xml:space="preserve"> </w:delText>
              </w:r>
            </w:del>
            <w:r>
              <w:rPr>
                <w:rFonts w:ascii="Marianne" w:hAnsi="Marianne" w:cs="Arial"/>
              </w:rPr>
              <w:t>……………………………………………</w:t>
            </w:r>
            <w:ins w:id="55" w:author="BENDRISSOU Sarah" w:date="2025-11-18T09:44:00Z">
              <w:r w:rsidR="009D048B">
                <w:rPr>
                  <w:rFonts w:ascii="Marianne" w:hAnsi="Marianne" w:cs="Arial"/>
                </w:rPr>
                <w:t>………………………</w:t>
              </w:r>
            </w:ins>
            <w:ins w:id="56" w:author="BENDRISSOU Sarah" w:date="2025-11-26T16:16:00Z">
              <w:r w:rsidR="00971B7E">
                <w:rPr>
                  <w:rFonts w:ascii="Marianne" w:hAnsi="Marianne" w:cs="Arial"/>
                </w:rPr>
                <w:t>………………………………………</w:t>
              </w:r>
            </w:ins>
            <w:del w:id="57" w:author="BENDRISSOU Sarah" w:date="2025-11-18T09:44:00Z">
              <w:r w:rsidDel="009D048B">
                <w:rPr>
                  <w:rFonts w:ascii="Marianne" w:hAnsi="Marianne" w:cs="Arial"/>
                </w:rPr>
                <w:delText>………………………………………</w:delText>
              </w:r>
            </w:del>
          </w:p>
          <w:p w14:paraId="0BD114F6" w14:textId="172854DB" w:rsidR="00697E90" w:rsidRDefault="00697E90" w:rsidP="00CE5169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…………………………………………</w:t>
            </w:r>
            <w:ins w:id="58" w:author="BENDRISSOU Sarah" w:date="2025-11-18T09:44:00Z">
              <w:r w:rsidR="009D048B">
                <w:rPr>
                  <w:rFonts w:ascii="Marianne" w:hAnsi="Marianne" w:cs="Arial"/>
                </w:rPr>
                <w:t>……………………………………………………………………</w:t>
              </w:r>
            </w:ins>
            <w:ins w:id="59" w:author="BENDRISSOU Sarah" w:date="2025-11-18T09:45:00Z">
              <w:r w:rsidR="009D048B">
                <w:rPr>
                  <w:rFonts w:ascii="Marianne" w:hAnsi="Marianne" w:cs="Arial"/>
                </w:rPr>
                <w:t>………………………………………………………………………………………</w:t>
              </w:r>
            </w:ins>
          </w:p>
          <w:p w14:paraId="6F1DDEBB" w14:textId="08513BB6" w:rsidR="00697E90" w:rsidRDefault="00697E90" w:rsidP="00CE5169">
            <w:pPr>
              <w:tabs>
                <w:tab w:val="left" w:pos="360"/>
              </w:tabs>
              <w:spacing w:before="120"/>
              <w:rPr>
                <w:ins w:id="60" w:author="BENDRISSOU Sarah" w:date="2025-11-18T09:44:00Z"/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Conditions d’utilisation (si nécessaire pour consommer le produit) : …………………………………………………………………………</w:t>
            </w:r>
            <w:ins w:id="61" w:author="BENDRISSOU Sarah" w:date="2025-11-26T16:16:00Z">
              <w:r w:rsidR="00971B7E">
                <w:rPr>
                  <w:rFonts w:ascii="Marianne" w:hAnsi="Marianne" w:cs="Arial"/>
                </w:rPr>
                <w:t>………………………………………</w:t>
              </w:r>
            </w:ins>
            <w:del w:id="62" w:author="BENDRISSOU Sarah" w:date="2025-11-18T09:44:00Z">
              <w:r w:rsidDel="009D048B">
                <w:rPr>
                  <w:rFonts w:ascii="Marianne" w:hAnsi="Marianne" w:cs="Arial"/>
                </w:rPr>
                <w:delText>..</w:delText>
              </w:r>
            </w:del>
          </w:p>
          <w:p w14:paraId="0D7DDB64" w14:textId="7B6C48A7" w:rsidR="009D048B" w:rsidRDefault="009D048B" w:rsidP="00CE5169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ins w:id="63" w:author="BENDRISSOU Sarah" w:date="2025-11-18T09:44:00Z">
              <w:r>
                <w:rPr>
                  <w:rFonts w:ascii="Marianne" w:hAnsi="Marianne" w:cs="Arial"/>
                </w:rPr>
                <w:t>……………………………………………………………………………………………………………………………………………………………………………………………………</w:t>
              </w:r>
            </w:ins>
            <w:ins w:id="64" w:author="BENDRISSOU Sarah" w:date="2025-11-18T09:45:00Z">
              <w:r>
                <w:rPr>
                  <w:rFonts w:ascii="Marianne" w:hAnsi="Marianne" w:cs="Arial"/>
                </w:rPr>
                <w:t>…</w:t>
              </w:r>
            </w:ins>
            <w:ins w:id="65" w:author="BENDRISSOU Sarah" w:date="2025-11-26T16:16:00Z">
              <w:r w:rsidR="00971B7E">
                <w:rPr>
                  <w:rFonts w:ascii="Marianne" w:hAnsi="Marianne" w:cs="Arial"/>
                </w:rPr>
                <w:t> </w:t>
              </w:r>
            </w:ins>
          </w:p>
          <w:p w14:paraId="67F6A311" w14:textId="77777777" w:rsidR="00697E90" w:rsidRDefault="00697E90" w:rsidP="00CE5169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</w:p>
          <w:p w14:paraId="7BDABC2F" w14:textId="00279967" w:rsidR="00697E90" w:rsidRDefault="00697E90" w:rsidP="00CE5169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Lieu d’origine/provenance du produit et/ou ingrédient(s) (si nécessaire pour ne pas créer de confusion quant à la provenance</w:t>
            </w:r>
            <w:r w:rsidR="00693F8E">
              <w:rPr>
                <w:rFonts w:ascii="Marianne" w:hAnsi="Marianne" w:cs="Arial"/>
              </w:rPr>
              <w:t xml:space="preserve"> de la denrée</w:t>
            </w:r>
            <w:r>
              <w:rPr>
                <w:rFonts w:ascii="Marianne" w:hAnsi="Marianne" w:cs="Arial"/>
              </w:rPr>
              <w:t>) : …………………………………………………………………………</w:t>
            </w:r>
            <w:del w:id="66" w:author="BENDRISSOU Sarah" w:date="2025-11-18T09:45:00Z">
              <w:r w:rsidDel="009D048B">
                <w:rPr>
                  <w:rFonts w:ascii="Marianne" w:hAnsi="Marianne" w:cs="Arial"/>
                </w:rPr>
                <w:delText>.</w:delText>
              </w:r>
            </w:del>
            <w:ins w:id="67" w:author="BENDRISSOU Sarah" w:date="2025-11-18T09:45:00Z">
              <w:r w:rsidR="009D048B">
                <w:rPr>
                  <w:rFonts w:ascii="Marianne" w:hAnsi="Marianne" w:cs="Arial"/>
                </w:rPr>
                <w:t>……………………………………………………………………</w:t>
              </w:r>
            </w:ins>
            <w:ins w:id="68" w:author="BENDRISSOU Sarah" w:date="2025-11-26T16:14:00Z">
              <w:r w:rsidR="006A01AE">
                <w:rPr>
                  <w:rFonts w:ascii="Marianne" w:hAnsi="Marianne" w:cs="Arial"/>
                </w:rPr>
                <w:t>……………………………………</w:t>
              </w:r>
            </w:ins>
            <w:ins w:id="69" w:author="BENDRISSOU Sarah" w:date="2025-11-26T16:16:00Z">
              <w:r w:rsidR="00971B7E">
                <w:rPr>
                  <w:rFonts w:ascii="Marianne" w:hAnsi="Marianne" w:cs="Arial"/>
                </w:rPr>
                <w:t>…………………………………….</w:t>
              </w:r>
            </w:ins>
          </w:p>
          <w:p w14:paraId="11723E54" w14:textId="77777777" w:rsidR="00697E90" w:rsidRDefault="00697E90" w:rsidP="00CE5169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</w:p>
          <w:p w14:paraId="66CDDBAE" w14:textId="1F1BBCC4" w:rsidR="00697E90" w:rsidDel="00B859B7" w:rsidRDefault="00697E90" w:rsidP="00CE5169">
            <w:pPr>
              <w:tabs>
                <w:tab w:val="left" w:pos="360"/>
              </w:tabs>
              <w:spacing w:before="120"/>
              <w:rPr>
                <w:del w:id="70" w:author="BENDRISSOU Sarah" w:date="2025-11-26T16:12:00Z"/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Agrément sanitaire (obligatoire quand ingrédient(s) d’origine animale) : ……………………………………………</w:t>
            </w:r>
            <w:del w:id="71" w:author="BENDRISSOU Sarah" w:date="2025-11-18T09:45:00Z">
              <w:r w:rsidDel="009D048B">
                <w:rPr>
                  <w:rFonts w:ascii="Marianne" w:hAnsi="Marianne" w:cs="Arial"/>
                </w:rPr>
                <w:delText>..</w:delText>
              </w:r>
            </w:del>
            <w:ins w:id="72" w:author="BENDRISSOU Sarah" w:date="2025-11-18T09:45:00Z">
              <w:r w:rsidR="009D048B">
                <w:rPr>
                  <w:rFonts w:ascii="Marianne" w:hAnsi="Marianne" w:cs="Arial"/>
                </w:rPr>
                <w:t>………………………</w:t>
              </w:r>
            </w:ins>
            <w:ins w:id="73" w:author="BENDRISSOU Sarah" w:date="2025-11-26T16:16:00Z">
              <w:r w:rsidR="00971B7E">
                <w:rPr>
                  <w:rFonts w:ascii="Marianne" w:hAnsi="Marianne" w:cs="Arial"/>
                </w:rPr>
                <w:t>…………………………………..</w:t>
              </w:r>
            </w:ins>
          </w:p>
          <w:p w14:paraId="027180C6" w14:textId="77777777" w:rsidR="00697E90" w:rsidRDefault="00697E90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  <w:pPrChange w:id="74" w:author="BENDRISSOU Sarah" w:date="2025-11-26T16:12:00Z">
                <w:pPr>
                  <w:tabs>
                    <w:tab w:val="left" w:pos="360"/>
                  </w:tabs>
                  <w:spacing w:before="120"/>
                  <w:jc w:val="both"/>
                </w:pPr>
              </w:pPrChange>
            </w:pPr>
          </w:p>
        </w:tc>
      </w:tr>
    </w:tbl>
    <w:p w14:paraId="1B586F4E" w14:textId="77777777" w:rsidR="00B859B7" w:rsidRDefault="00B859B7" w:rsidP="00697E90">
      <w:pPr>
        <w:tabs>
          <w:tab w:val="left" w:pos="567"/>
          <w:tab w:val="left" w:pos="851"/>
          <w:tab w:val="left" w:pos="1134"/>
        </w:tabs>
        <w:spacing w:before="120"/>
        <w:ind w:right="-144"/>
        <w:jc w:val="both"/>
        <w:rPr>
          <w:ins w:id="75" w:author="BENDRISSOU Sarah" w:date="2025-11-26T16:12:00Z"/>
          <w:rFonts w:ascii="Marianne" w:hAnsi="Marianne" w:cs="Arial"/>
        </w:rPr>
        <w:sectPr w:rsidR="00B859B7" w:rsidSect="00B859B7">
          <w:pgSz w:w="16838" w:h="11906" w:orient="landscape"/>
          <w:pgMar w:top="720" w:right="720" w:bottom="720" w:left="720" w:header="708" w:footer="134" w:gutter="0"/>
          <w:cols w:space="708"/>
          <w:titlePg/>
          <w:docGrid w:linePitch="360"/>
        </w:sectPr>
      </w:pPr>
    </w:p>
    <w:p w14:paraId="7B8B9B31" w14:textId="1A3C6E19" w:rsidR="00697E90" w:rsidDel="006A01AE" w:rsidRDefault="00697E90" w:rsidP="00697E90">
      <w:pPr>
        <w:tabs>
          <w:tab w:val="left" w:pos="567"/>
          <w:tab w:val="left" w:pos="851"/>
          <w:tab w:val="left" w:pos="1134"/>
        </w:tabs>
        <w:spacing w:before="120"/>
        <w:ind w:right="-144"/>
        <w:jc w:val="both"/>
        <w:rPr>
          <w:del w:id="76" w:author="BENDRISSOU Sarah" w:date="2025-11-26T16:14:00Z"/>
          <w:rFonts w:ascii="Marianne" w:hAnsi="Marianne" w:cs="Arial"/>
        </w:rPr>
      </w:pPr>
    </w:p>
    <w:p w14:paraId="45E80766" w14:textId="77777777" w:rsidR="00693F8E" w:rsidRDefault="00693F8E" w:rsidP="00693F8E">
      <w:pPr>
        <w:tabs>
          <w:tab w:val="left" w:pos="567"/>
          <w:tab w:val="left" w:pos="851"/>
          <w:tab w:val="left" w:pos="1134"/>
        </w:tabs>
        <w:spacing w:before="120"/>
        <w:ind w:right="-144"/>
        <w:jc w:val="both"/>
        <w:rPr>
          <w:rFonts w:ascii="Marianne" w:hAnsi="Marianne" w:cs="Arial"/>
          <w:b/>
        </w:rPr>
      </w:pPr>
      <w:r w:rsidRPr="00376680">
        <w:rPr>
          <w:rFonts w:ascii="Marianne" w:hAnsi="Marianne" w:cs="Arial"/>
          <w:b/>
        </w:rPr>
        <w:t>L’étiquette apposée sur l’échantillon du produit type sera prise en compte : elle doit donc être lisible, complèt</w:t>
      </w:r>
      <w:r>
        <w:rPr>
          <w:rFonts w:ascii="Marianne" w:hAnsi="Marianne" w:cs="Arial"/>
          <w:b/>
        </w:rPr>
        <w:t>e et apposée sur l’échantillon.</w:t>
      </w:r>
    </w:p>
    <w:p w14:paraId="7170AD97" w14:textId="77777777" w:rsidR="00693F8E" w:rsidRDefault="00693F8E" w:rsidP="00693F8E">
      <w:pPr>
        <w:tabs>
          <w:tab w:val="left" w:pos="567"/>
          <w:tab w:val="left" w:pos="851"/>
          <w:tab w:val="left" w:pos="1134"/>
        </w:tabs>
        <w:spacing w:before="120"/>
        <w:ind w:right="-144"/>
        <w:jc w:val="both"/>
        <w:rPr>
          <w:rFonts w:ascii="Marianne" w:hAnsi="Marianne" w:cs="Arial"/>
          <w:b/>
        </w:rPr>
      </w:pPr>
      <w:r w:rsidRPr="00376680">
        <w:rPr>
          <w:rFonts w:ascii="Marianne" w:hAnsi="Marianne" w:cs="Arial"/>
          <w:b/>
        </w:rPr>
        <w:t xml:space="preserve">La fiche produit fait foi pour les éléments obligatoires attendus selon le règlement (UE) n° 1169/2011 du 25 octobre 2011, le Code de consommation et toute règlementation applicable au produit concerné. </w:t>
      </w:r>
    </w:p>
    <w:p w14:paraId="0AC07C62" w14:textId="3AC27431" w:rsidR="00693F8E" w:rsidDel="006A01AE" w:rsidRDefault="00693F8E">
      <w:pPr>
        <w:tabs>
          <w:tab w:val="left" w:pos="567"/>
          <w:tab w:val="left" w:pos="851"/>
          <w:tab w:val="left" w:pos="1134"/>
        </w:tabs>
        <w:spacing w:before="120"/>
        <w:ind w:right="-144"/>
        <w:jc w:val="both"/>
        <w:rPr>
          <w:del w:id="77" w:author="BENDRISSOU Sarah" w:date="2025-11-26T16:14:00Z"/>
          <w:rFonts w:ascii="Marianne" w:hAnsi="Marianne" w:cs="Arial"/>
          <w:color w:val="FF0000"/>
        </w:rPr>
        <w:pPrChange w:id="78" w:author="BENDRISSOU Sarah" w:date="2025-11-26T16:14:00Z">
          <w:pPr>
            <w:tabs>
              <w:tab w:val="left" w:pos="567"/>
              <w:tab w:val="left" w:pos="851"/>
              <w:tab w:val="left" w:pos="1134"/>
              <w:tab w:val="left" w:pos="1418"/>
            </w:tabs>
            <w:spacing w:before="240" w:after="240"/>
            <w:ind w:right="-144"/>
            <w:jc w:val="both"/>
          </w:pPr>
        </w:pPrChange>
      </w:pPr>
      <w:r w:rsidRPr="00531A97">
        <w:rPr>
          <w:rFonts w:ascii="Marianne" w:hAnsi="Marianne" w:cs="Arial"/>
          <w:b/>
        </w:rPr>
        <w:t>En cas de non-respect des éléments décrits ci-dessus, l’offre sera d’emblée rejetée conformément au règlement de la consultation (art 9.5 du RC).</w:t>
      </w:r>
      <w:ins w:id="79" w:author="BENDRISSOU Sarah" w:date="2025-11-26T16:18:00Z">
        <w:r w:rsidR="00AA31A7">
          <w:rPr>
            <w:rFonts w:ascii="Marianne" w:hAnsi="Marianne" w:cs="Arial"/>
            <w:b/>
          </w:rPr>
          <w:t xml:space="preserve"> </w:t>
        </w:r>
        <w:r w:rsidR="00AA31A7" w:rsidRPr="009D2564">
          <w:rPr>
            <w:rFonts w:ascii="Marianne" w:hAnsi="Marianne" w:cs="Arial"/>
            <w:b/>
          </w:rPr>
          <w:t>Une demande de précision pourra toutefois être adressée aux candidats dans le cas d’ambiguïtés présentes sur l’échantillon</w:t>
        </w:r>
        <w:r w:rsidR="00AA31A7">
          <w:rPr>
            <w:rFonts w:ascii="Marianne" w:hAnsi="Marianne" w:cs="Arial"/>
            <w:b/>
          </w:rPr>
          <w:t xml:space="preserve"> et </w:t>
        </w:r>
        <w:r w:rsidR="00AA31A7" w:rsidRPr="009D2564">
          <w:rPr>
            <w:rFonts w:ascii="Marianne" w:hAnsi="Marianne" w:cs="Arial"/>
            <w:b/>
          </w:rPr>
          <w:t>son étiquette.</w:t>
        </w:r>
      </w:ins>
    </w:p>
    <w:p w14:paraId="69F78683" w14:textId="59884469" w:rsidR="006A01AE" w:rsidRPr="00531A97" w:rsidRDefault="006A01AE" w:rsidP="00693F8E">
      <w:pPr>
        <w:tabs>
          <w:tab w:val="left" w:pos="567"/>
          <w:tab w:val="left" w:pos="851"/>
          <w:tab w:val="left" w:pos="1134"/>
        </w:tabs>
        <w:spacing w:before="120"/>
        <w:ind w:right="-144"/>
        <w:jc w:val="both"/>
        <w:rPr>
          <w:ins w:id="80" w:author="BENDRISSOU Sarah" w:date="2025-11-26T16:14:00Z"/>
          <w:rFonts w:ascii="Marianne" w:hAnsi="Marianne" w:cs="Arial"/>
          <w:b/>
        </w:rPr>
      </w:pPr>
    </w:p>
    <w:p w14:paraId="17ED919A" w14:textId="445DAE67" w:rsidR="00A76DC7" w:rsidDel="00AA31A7" w:rsidRDefault="00A76DC7">
      <w:pPr>
        <w:tabs>
          <w:tab w:val="left" w:pos="567"/>
          <w:tab w:val="left" w:pos="851"/>
          <w:tab w:val="left" w:pos="1134"/>
        </w:tabs>
        <w:spacing w:before="120"/>
        <w:ind w:right="-144"/>
        <w:jc w:val="both"/>
        <w:rPr>
          <w:del w:id="81" w:author="BENDRISSOU Sarah" w:date="2025-11-26T16:14:00Z"/>
          <w:rFonts w:ascii="Marianne" w:hAnsi="Marianne" w:cs="Arial"/>
          <w:color w:val="FF0000"/>
        </w:rPr>
        <w:pPrChange w:id="82" w:author="BENDRISSOU Sarah" w:date="2025-11-26T16:14:00Z">
          <w:pPr>
            <w:tabs>
              <w:tab w:val="left" w:pos="567"/>
              <w:tab w:val="left" w:pos="851"/>
              <w:tab w:val="left" w:pos="1134"/>
              <w:tab w:val="left" w:pos="1418"/>
            </w:tabs>
            <w:spacing w:before="240" w:after="240"/>
            <w:ind w:right="-144"/>
            <w:jc w:val="both"/>
          </w:pPr>
        </w:pPrChange>
      </w:pPr>
    </w:p>
    <w:p w14:paraId="58F87A89" w14:textId="77777777" w:rsidR="00AA31A7" w:rsidRDefault="00AA31A7" w:rsidP="007076EF">
      <w:pPr>
        <w:tabs>
          <w:tab w:val="left" w:pos="567"/>
          <w:tab w:val="left" w:pos="851"/>
          <w:tab w:val="left" w:pos="1134"/>
          <w:tab w:val="left" w:pos="1418"/>
        </w:tabs>
        <w:spacing w:before="240" w:after="240"/>
        <w:ind w:right="-144"/>
        <w:jc w:val="both"/>
        <w:rPr>
          <w:ins w:id="83" w:author="BENDRISSOU Sarah" w:date="2025-11-26T16:19:00Z"/>
          <w:rFonts w:ascii="Marianne" w:hAnsi="Marianne" w:cs="Arial"/>
          <w:color w:val="FF0000"/>
        </w:rPr>
      </w:pPr>
    </w:p>
    <w:p w14:paraId="002122BD" w14:textId="22831420" w:rsidR="00C47971" w:rsidRDefault="00C47971">
      <w:pPr>
        <w:tabs>
          <w:tab w:val="left" w:pos="567"/>
          <w:tab w:val="left" w:pos="851"/>
          <w:tab w:val="left" w:pos="1134"/>
        </w:tabs>
        <w:spacing w:before="120"/>
        <w:ind w:right="-144"/>
        <w:jc w:val="both"/>
        <w:rPr>
          <w:rFonts w:ascii="Marianne" w:hAnsi="Marianne" w:cs="Arial"/>
          <w:color w:val="FF0000"/>
        </w:rPr>
        <w:pPrChange w:id="84" w:author="BENDRISSOU Sarah" w:date="2025-11-26T16:14:00Z">
          <w:pPr>
            <w:tabs>
              <w:tab w:val="left" w:pos="567"/>
              <w:tab w:val="left" w:pos="851"/>
              <w:tab w:val="left" w:pos="1134"/>
              <w:tab w:val="left" w:pos="1418"/>
            </w:tabs>
            <w:spacing w:before="240" w:after="240"/>
            <w:ind w:right="-144"/>
            <w:jc w:val="both"/>
          </w:pPr>
        </w:pPrChange>
      </w:pPr>
    </w:p>
    <w:p w14:paraId="29C58B5A" w14:textId="77777777" w:rsidR="00693F8E" w:rsidRPr="00516B05" w:rsidDel="00AA31A7" w:rsidRDefault="00693F8E" w:rsidP="00693F8E">
      <w:pPr>
        <w:rPr>
          <w:del w:id="85" w:author="BENDRISSOU Sarah" w:date="2025-11-26T16:19:00Z"/>
          <w:rFonts w:ascii="Marianne" w:hAnsi="Marianne" w:cs="Arial"/>
          <w:b/>
          <w:i/>
          <w:u w:val="single"/>
          <w:lang w:eastAsia="x-none"/>
        </w:rPr>
      </w:pPr>
      <w:r w:rsidRPr="00740D7B">
        <w:rPr>
          <w:rFonts w:ascii="Marianne" w:hAnsi="Marianne" w:cs="Arial"/>
          <w:b/>
          <w:i/>
          <w:u w:val="single"/>
          <w:lang w:eastAsia="x-none"/>
        </w:rPr>
        <w:t>Nombre d’</w:t>
      </w:r>
      <w:r w:rsidRPr="00740D7B">
        <w:rPr>
          <w:rFonts w:ascii="Marianne" w:hAnsi="Marianne" w:cs="Arial"/>
          <w:b/>
          <w:i/>
          <w:u w:val="single"/>
          <w:lang w:val="x-none" w:eastAsia="x-none"/>
        </w:rPr>
        <w:t>exemplaires de produit type à fournir</w:t>
      </w:r>
      <w:r w:rsidRPr="00740D7B">
        <w:rPr>
          <w:rFonts w:ascii="Calibri" w:hAnsi="Calibri" w:cs="Calibri"/>
          <w:b/>
          <w:i/>
          <w:u w:val="single"/>
          <w:lang w:eastAsia="x-none"/>
        </w:rPr>
        <w:t> </w:t>
      </w:r>
      <w:r w:rsidRPr="00740D7B">
        <w:rPr>
          <w:rFonts w:ascii="Marianne" w:hAnsi="Marianne" w:cs="Arial"/>
          <w:b/>
          <w:i/>
          <w:u w:val="single"/>
          <w:lang w:eastAsia="x-none"/>
        </w:rPr>
        <w:t xml:space="preserve">par le soumissionnaire des lots concernés </w:t>
      </w:r>
    </w:p>
    <w:p w14:paraId="1A7FBFF5" w14:textId="7722A23A" w:rsidR="00693F8E" w:rsidRDefault="00693F8E">
      <w:pPr>
        <w:rPr>
          <w:ins w:id="86" w:author="BENDRISSOU Sarah" w:date="2025-11-18T09:50:00Z"/>
          <w:rFonts w:ascii="Marianne" w:hAnsi="Marianne" w:cs="Arial"/>
        </w:rPr>
        <w:pPrChange w:id="87" w:author="BENDRISSOU Sarah" w:date="2025-11-26T16:19:00Z">
          <w:pPr>
            <w:tabs>
              <w:tab w:val="left" w:pos="360"/>
            </w:tabs>
            <w:spacing w:before="120"/>
            <w:jc w:val="both"/>
          </w:pPr>
        </w:pPrChange>
      </w:pPr>
    </w:p>
    <w:p w14:paraId="06B67A31" w14:textId="52DA15C1" w:rsidR="009D048B" w:rsidRPr="009D048B" w:rsidRDefault="009D048B">
      <w:pPr>
        <w:pStyle w:val="Paragraphedeliste"/>
        <w:numPr>
          <w:ilvl w:val="0"/>
          <w:numId w:val="12"/>
        </w:numPr>
        <w:tabs>
          <w:tab w:val="left" w:pos="360"/>
        </w:tabs>
        <w:spacing w:before="120"/>
        <w:jc w:val="both"/>
        <w:rPr>
          <w:ins w:id="88" w:author="BENDRISSOU Sarah" w:date="2025-11-18T09:50:00Z"/>
          <w:rFonts w:ascii="Marianne" w:hAnsi="Marianne"/>
          <w:i/>
          <w:sz w:val="18"/>
          <w:szCs w:val="22"/>
          <w:lang w:eastAsia="x-none"/>
          <w:rPrChange w:id="89" w:author="BENDRISSOU Sarah" w:date="2025-11-18T09:50:00Z">
            <w:rPr>
              <w:ins w:id="90" w:author="BENDRISSOU Sarah" w:date="2025-11-18T09:50:00Z"/>
              <w:sz w:val="18"/>
              <w:szCs w:val="22"/>
            </w:rPr>
          </w:rPrChange>
        </w:rPr>
        <w:pPrChange w:id="91" w:author="BENDRISSOU Sarah" w:date="2025-11-18T09:50:00Z">
          <w:pPr>
            <w:tabs>
              <w:tab w:val="left" w:pos="360"/>
            </w:tabs>
            <w:spacing w:before="120"/>
            <w:jc w:val="both"/>
          </w:pPr>
        </w:pPrChange>
      </w:pPr>
      <w:ins w:id="92" w:author="BENDRISSOU Sarah" w:date="2025-11-18T09:50:00Z">
        <w:r w:rsidRPr="009D048B">
          <w:rPr>
            <w:rFonts w:ascii="Marianne" w:hAnsi="Marianne" w:cs="Arial"/>
            <w:b/>
            <w:i/>
            <w:u w:val="single"/>
            <w:lang w:eastAsia="x-none"/>
            <w:rPrChange w:id="93" w:author="BENDRISSOU Sarah" w:date="2025-11-18T09:50:00Z">
              <w:rPr/>
            </w:rPrChange>
          </w:rPr>
          <w:t>Pour les produits soumis aux deux phases éliminatoires</w:t>
        </w:r>
        <w:r w:rsidRPr="009D048B">
          <w:rPr>
            <w:rFonts w:ascii="Calibri" w:hAnsi="Calibri" w:cs="Calibri"/>
            <w:i/>
            <w:sz w:val="18"/>
            <w:szCs w:val="22"/>
            <w:lang w:eastAsia="x-none"/>
            <w:rPrChange w:id="94" w:author="BENDRISSOU Sarah" w:date="2025-11-18T09:50:00Z">
              <w:rPr>
                <w:rFonts w:ascii="Calibri" w:hAnsi="Calibri" w:cs="Calibri"/>
                <w:sz w:val="18"/>
                <w:szCs w:val="22"/>
              </w:rPr>
            </w:rPrChange>
          </w:rPr>
          <w:t> </w:t>
        </w:r>
        <w:r w:rsidRPr="009D048B">
          <w:rPr>
            <w:rFonts w:ascii="Marianne" w:hAnsi="Marianne"/>
            <w:i/>
            <w:sz w:val="18"/>
            <w:szCs w:val="22"/>
            <w:lang w:eastAsia="x-none"/>
            <w:rPrChange w:id="95" w:author="BENDRISSOU Sarah" w:date="2025-11-18T09:50:00Z">
              <w:rPr>
                <w:sz w:val="18"/>
                <w:szCs w:val="22"/>
              </w:rPr>
            </w:rPrChange>
          </w:rPr>
          <w:t>:</w:t>
        </w:r>
      </w:ins>
      <w:ins w:id="96" w:author="BENDRISSOU Sarah" w:date="2025-11-18T09:51:00Z">
        <w:r w:rsidRPr="009D048B">
          <w:rPr>
            <w:rFonts w:ascii="Marianne" w:hAnsi="Marianne" w:cs="Arial"/>
            <w:bCs/>
          </w:rPr>
          <w:t xml:space="preserve"> </w:t>
        </w:r>
        <w:r w:rsidRPr="00C53940">
          <w:rPr>
            <w:rFonts w:ascii="Marianne" w:hAnsi="Marianne" w:cs="Arial"/>
            <w:bCs/>
          </w:rPr>
          <w:t>les</w:t>
        </w:r>
        <w:r w:rsidRPr="00C53940">
          <w:rPr>
            <w:rFonts w:ascii="Marianne" w:hAnsi="Marianne" w:cs="Arial"/>
          </w:rPr>
          <w:t xml:space="preserve"> modalités des analyses sont exposées à l’article 9.2.1 du règlement de consultation.</w:t>
        </w:r>
      </w:ins>
    </w:p>
    <w:p w14:paraId="5E043BEA" w14:textId="77777777" w:rsidR="009D048B" w:rsidRPr="0056124D" w:rsidRDefault="009D048B" w:rsidP="00693F8E">
      <w:pPr>
        <w:tabs>
          <w:tab w:val="left" w:pos="360"/>
        </w:tabs>
        <w:spacing w:before="120"/>
        <w:jc w:val="both"/>
        <w:rPr>
          <w:rFonts w:ascii="Marianne" w:hAnsi="Marianne" w:cs="Arial"/>
        </w:rPr>
      </w:pPr>
    </w:p>
    <w:tbl>
      <w:tblPr>
        <w:tblW w:w="5719" w:type="dxa"/>
        <w:tblInd w:w="2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9"/>
        <w:gridCol w:w="2860"/>
      </w:tblGrid>
      <w:tr w:rsidR="00693F8E" w:rsidRPr="00AE4B5F" w14:paraId="0A497847" w14:textId="77777777" w:rsidTr="00CE5169">
        <w:trPr>
          <w:trHeight w:val="101"/>
        </w:trPr>
        <w:tc>
          <w:tcPr>
            <w:tcW w:w="2859" w:type="dxa"/>
            <w:shd w:val="clear" w:color="auto" w:fill="D9E2F3" w:themeFill="accent5" w:themeFillTint="33"/>
            <w:vAlign w:val="center"/>
          </w:tcPr>
          <w:p w14:paraId="31F3DFB0" w14:textId="77777777" w:rsidR="00693F8E" w:rsidRPr="0056124D" w:rsidRDefault="00693F8E" w:rsidP="00CE5169">
            <w:pPr>
              <w:jc w:val="center"/>
              <w:rPr>
                <w:rFonts w:ascii="Marianne" w:hAnsi="Marianne" w:cs="Arial"/>
                <w:b/>
              </w:rPr>
            </w:pPr>
            <w:r w:rsidRPr="0056124D">
              <w:rPr>
                <w:rFonts w:ascii="Marianne" w:hAnsi="Marianne" w:cs="Arial"/>
                <w:b/>
              </w:rPr>
              <w:t>Produit</w:t>
            </w:r>
          </w:p>
        </w:tc>
        <w:tc>
          <w:tcPr>
            <w:tcW w:w="2860" w:type="dxa"/>
            <w:shd w:val="clear" w:color="auto" w:fill="D9E2F3" w:themeFill="accent5" w:themeFillTint="33"/>
            <w:vAlign w:val="center"/>
          </w:tcPr>
          <w:p w14:paraId="73D939ED" w14:textId="77777777" w:rsidR="00693F8E" w:rsidRDefault="00693F8E" w:rsidP="00CE5169">
            <w:pPr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 xml:space="preserve">Nombre de produit type </w:t>
            </w:r>
          </w:p>
          <w:p w14:paraId="6F9034E0" w14:textId="77777777" w:rsidR="00693F8E" w:rsidRPr="0056124D" w:rsidRDefault="00693F8E" w:rsidP="00CE5169">
            <w:pPr>
              <w:jc w:val="center"/>
              <w:rPr>
                <w:rFonts w:ascii="Marianne" w:hAnsi="Marianne" w:cs="Arial"/>
                <w:b/>
              </w:rPr>
            </w:pPr>
            <w:r>
              <w:rPr>
                <w:rFonts w:ascii="Marianne" w:hAnsi="Marianne" w:cs="Arial"/>
                <w:b/>
              </w:rPr>
              <w:t>à fournir</w:t>
            </w:r>
          </w:p>
        </w:tc>
      </w:tr>
      <w:tr w:rsidR="00693F8E" w:rsidRPr="00AE4B5F" w14:paraId="2B75D8AF" w14:textId="77777777" w:rsidTr="00CE5169">
        <w:trPr>
          <w:trHeight w:val="340"/>
        </w:trPr>
        <w:tc>
          <w:tcPr>
            <w:tcW w:w="2859" w:type="dxa"/>
            <w:shd w:val="clear" w:color="auto" w:fill="auto"/>
            <w:noWrap/>
            <w:vAlign w:val="center"/>
          </w:tcPr>
          <w:p w14:paraId="3F97FBDB" w14:textId="77777777" w:rsidR="00693F8E" w:rsidRPr="005B0673" w:rsidRDefault="00693F8E" w:rsidP="00CE5169">
            <w:pPr>
              <w:jc w:val="center"/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Emmental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4A5E603" w14:textId="49309F34" w:rsidR="00693F8E" w:rsidRPr="005B0673" w:rsidRDefault="00693F8E" w:rsidP="00CE5169">
            <w:pPr>
              <w:jc w:val="center"/>
              <w:rPr>
                <w:rFonts w:ascii="Marianne" w:hAnsi="Marianne"/>
                <w:color w:val="000000"/>
              </w:rPr>
            </w:pPr>
            <w:r>
              <w:rPr>
                <w:rFonts w:ascii="Marianne" w:hAnsi="Marianne"/>
                <w:color w:val="000000"/>
              </w:rPr>
              <w:t>1</w:t>
            </w:r>
            <w:ins w:id="97" w:author="BENDRISSOU Sarah" w:date="2026-01-21T13:41:00Z">
              <w:r w:rsidR="000005BD">
                <w:rPr>
                  <w:rFonts w:ascii="Marianne" w:hAnsi="Marianne"/>
                  <w:color w:val="000000"/>
                </w:rPr>
                <w:t>0</w:t>
              </w:r>
            </w:ins>
            <w:del w:id="98" w:author="BENDRISSOU Sarah" w:date="2026-01-21T13:41:00Z">
              <w:r w:rsidDel="00E250D8">
                <w:rPr>
                  <w:rFonts w:ascii="Marianne" w:hAnsi="Marianne"/>
                  <w:color w:val="000000"/>
                </w:rPr>
                <w:delText>0</w:delText>
              </w:r>
            </w:del>
            <w:r>
              <w:rPr>
                <w:rFonts w:ascii="Marianne" w:hAnsi="Marianne"/>
                <w:color w:val="000000"/>
              </w:rPr>
              <w:t xml:space="preserve"> étuis</w:t>
            </w:r>
          </w:p>
        </w:tc>
      </w:tr>
    </w:tbl>
    <w:p w14:paraId="63067203" w14:textId="77777777" w:rsidR="00693F8E" w:rsidRDefault="00693F8E" w:rsidP="00693F8E">
      <w:pPr>
        <w:tabs>
          <w:tab w:val="left" w:pos="567"/>
          <w:tab w:val="left" w:pos="851"/>
          <w:tab w:val="left" w:pos="1134"/>
          <w:tab w:val="left" w:pos="1418"/>
        </w:tabs>
        <w:spacing w:before="120"/>
        <w:ind w:right="-144"/>
        <w:jc w:val="both"/>
        <w:rPr>
          <w:rFonts w:ascii="Marianne" w:hAnsi="Marianne" w:cs="Arial"/>
          <w:b/>
          <w:i/>
          <w:u w:val="single"/>
        </w:rPr>
      </w:pPr>
    </w:p>
    <w:p w14:paraId="0950BF06" w14:textId="5E7E1122" w:rsidR="00693F8E" w:rsidRPr="00516B05" w:rsidRDefault="00693F8E" w:rsidP="00693F8E">
      <w:pPr>
        <w:ind w:left="502"/>
        <w:jc w:val="both"/>
        <w:rPr>
          <w:rFonts w:ascii="Marianne" w:hAnsi="Marianne"/>
          <w:i/>
          <w:u w:val="single"/>
          <w:lang w:eastAsia="x-none"/>
        </w:rPr>
      </w:pPr>
      <w:r w:rsidRPr="00516B05">
        <w:rPr>
          <w:rFonts w:ascii="Marianne" w:hAnsi="Marianne"/>
          <w:lang w:eastAsia="x-none"/>
        </w:rPr>
        <w:t>Si le soumissionnaire répond à plusieurs lots du marché avec un même produit (exemple</w:t>
      </w:r>
      <w:r w:rsidRPr="00516B05">
        <w:rPr>
          <w:rFonts w:ascii="Calibri" w:hAnsi="Calibri" w:cs="Calibri"/>
          <w:lang w:eastAsia="x-none"/>
        </w:rPr>
        <w:t> </w:t>
      </w:r>
      <w:r w:rsidRPr="00516B05">
        <w:rPr>
          <w:rFonts w:ascii="Marianne" w:hAnsi="Marianne"/>
          <w:lang w:eastAsia="x-none"/>
        </w:rPr>
        <w:t xml:space="preserve">: </w:t>
      </w:r>
      <w:r w:rsidRPr="00DD5874">
        <w:rPr>
          <w:rFonts w:ascii="Marianne" w:hAnsi="Marianne"/>
          <w:lang w:eastAsia="x-none"/>
        </w:rPr>
        <w:t>lots n</w:t>
      </w:r>
      <w:r w:rsidRPr="00CB4A51">
        <w:rPr>
          <w:rFonts w:ascii="Marianne" w:hAnsi="Marianne"/>
          <w:lang w:eastAsia="x-none"/>
        </w:rPr>
        <w:t>°</w:t>
      </w:r>
      <w:ins w:id="99" w:author="BENDRISSOU Sarah" w:date="2026-01-21T13:40:00Z">
        <w:r w:rsidR="00E250D8">
          <w:rPr>
            <w:rFonts w:ascii="Marianne" w:hAnsi="Marianne"/>
            <w:lang w:eastAsia="x-none"/>
          </w:rPr>
          <w:t>6</w:t>
        </w:r>
      </w:ins>
      <w:del w:id="100" w:author="BENDRISSOU Sarah" w:date="2026-01-21T13:40:00Z">
        <w:r w:rsidRPr="00CB4A51" w:rsidDel="00E250D8">
          <w:rPr>
            <w:rFonts w:ascii="Marianne" w:hAnsi="Marianne"/>
            <w:lang w:eastAsia="x-none"/>
          </w:rPr>
          <w:delText>5</w:delText>
        </w:r>
      </w:del>
      <w:r w:rsidRPr="00CB4A51">
        <w:rPr>
          <w:rFonts w:ascii="Marianne" w:hAnsi="Marianne"/>
          <w:lang w:eastAsia="x-none"/>
        </w:rPr>
        <w:t>32, n°</w:t>
      </w:r>
      <w:ins w:id="101" w:author="BENDRISSOU Sarah" w:date="2026-01-21T13:40:00Z">
        <w:r w:rsidR="006972FC">
          <w:rPr>
            <w:rFonts w:ascii="Marianne" w:hAnsi="Marianne"/>
            <w:lang w:eastAsia="x-none"/>
          </w:rPr>
          <w:t>6</w:t>
        </w:r>
      </w:ins>
      <w:ins w:id="102" w:author="BENDRISSOU Sarah" w:date="2026-02-02T09:56:00Z">
        <w:r w:rsidR="006972FC">
          <w:rPr>
            <w:rFonts w:ascii="Marianne" w:hAnsi="Marianne"/>
            <w:lang w:eastAsia="x-none"/>
          </w:rPr>
          <w:t>38</w:t>
        </w:r>
      </w:ins>
      <w:del w:id="103" w:author="BENDRISSOU Sarah" w:date="2026-01-21T13:40:00Z">
        <w:r w:rsidRPr="00CB4A51" w:rsidDel="00E250D8">
          <w:rPr>
            <w:rFonts w:ascii="Marianne" w:hAnsi="Marianne"/>
            <w:lang w:eastAsia="x-none"/>
          </w:rPr>
          <w:delText>537</w:delText>
        </w:r>
      </w:del>
      <w:r w:rsidRPr="00CB4A51">
        <w:rPr>
          <w:rFonts w:ascii="Marianne" w:hAnsi="Marianne"/>
          <w:lang w:eastAsia="x-none"/>
        </w:rPr>
        <w:t xml:space="preserve"> « Emmental</w:t>
      </w:r>
      <w:r w:rsidRPr="00A76DC7">
        <w:rPr>
          <w:rFonts w:ascii="Marianne" w:hAnsi="Marianne"/>
          <w:lang w:eastAsia="x-none"/>
        </w:rPr>
        <w:t> »</w:t>
      </w:r>
      <w:r>
        <w:rPr>
          <w:rFonts w:ascii="Marianne" w:hAnsi="Marianne"/>
          <w:lang w:eastAsia="x-none"/>
        </w:rPr>
        <w:t>)</w:t>
      </w:r>
      <w:r w:rsidRPr="00A76DC7">
        <w:rPr>
          <w:rFonts w:ascii="Marianne" w:hAnsi="Marianne"/>
          <w:lang w:eastAsia="x-none"/>
        </w:rPr>
        <w:t>, il lui est possible de fournir uniquement le nombre d’échantillon p</w:t>
      </w:r>
      <w:r w:rsidRPr="00516B05">
        <w:rPr>
          <w:rFonts w:ascii="Marianne" w:hAnsi="Marianne"/>
          <w:lang w:eastAsia="x-none"/>
        </w:rPr>
        <w:t>orté dans le tableau ci-dessus. Par contre si le soumissionnaire répond à plusieurs lots du marché avec un produit différent, le nombre d’échantillon doit être celui indiqué ci-dessus pour chacun des lots auquel il soumissionne.</w:t>
      </w:r>
    </w:p>
    <w:p w14:paraId="79BD0C2A" w14:textId="77777777" w:rsidR="00693F8E" w:rsidRDefault="00693F8E" w:rsidP="00693F8E">
      <w:pPr>
        <w:ind w:left="502"/>
        <w:jc w:val="both"/>
        <w:rPr>
          <w:rFonts w:ascii="Marianne" w:hAnsi="Marianne"/>
          <w:lang w:eastAsia="x-none"/>
        </w:rPr>
      </w:pPr>
    </w:p>
    <w:p w14:paraId="64888FEE" w14:textId="462C979E" w:rsidR="00693F8E" w:rsidRDefault="00693F8E" w:rsidP="00693F8E">
      <w:pPr>
        <w:rPr>
          <w:ins w:id="104" w:author="BENDRISSOU Sarah" w:date="2025-11-26T16:20:00Z"/>
          <w:rFonts w:ascii="Marianne" w:hAnsi="Marianne" w:cs="Arial"/>
          <w:b/>
          <w:i/>
          <w:u w:val="single"/>
          <w:lang w:eastAsia="x-none"/>
        </w:rPr>
      </w:pPr>
      <w:r w:rsidRPr="00376680">
        <w:rPr>
          <w:rFonts w:ascii="Marianne" w:hAnsi="Marianne" w:cs="Arial"/>
          <w:b/>
          <w:i/>
          <w:u w:val="single"/>
          <w:lang w:eastAsia="x-none"/>
        </w:rPr>
        <w:t>Les produits proposés lors de la phase « échantillons » en termes de composition, doivent être ceux qui seront livrés pendant l’exécution du marché.</w:t>
      </w:r>
    </w:p>
    <w:p w14:paraId="37C15593" w14:textId="79FB3709" w:rsidR="00AA31A7" w:rsidRDefault="00AA31A7" w:rsidP="00693F8E">
      <w:pPr>
        <w:rPr>
          <w:ins w:id="105" w:author="BENDRISSOU Sarah" w:date="2025-11-26T16:20:00Z"/>
          <w:rFonts w:ascii="Marianne" w:hAnsi="Marianne" w:cs="Arial"/>
          <w:b/>
          <w:i/>
          <w:u w:val="single"/>
          <w:lang w:eastAsia="x-none"/>
        </w:rPr>
      </w:pPr>
    </w:p>
    <w:p w14:paraId="357B5645" w14:textId="25BA2D8A" w:rsidR="00AA31A7" w:rsidRDefault="00AA31A7" w:rsidP="00693F8E">
      <w:pPr>
        <w:rPr>
          <w:ins w:id="106" w:author="BENDRISSOU Sarah" w:date="2025-11-26T16:20:00Z"/>
          <w:rFonts w:ascii="Marianne" w:hAnsi="Marianne" w:cs="Arial"/>
          <w:b/>
          <w:i/>
          <w:u w:val="single"/>
          <w:lang w:eastAsia="x-none"/>
        </w:rPr>
      </w:pPr>
    </w:p>
    <w:p w14:paraId="7271CE89" w14:textId="77777777" w:rsidR="00AA31A7" w:rsidRDefault="00AA31A7" w:rsidP="00693F8E">
      <w:pPr>
        <w:rPr>
          <w:rFonts w:ascii="Marianne" w:hAnsi="Marianne" w:cs="Arial"/>
          <w:b/>
          <w:i/>
          <w:u w:val="single"/>
          <w:lang w:eastAsia="x-none"/>
        </w:rPr>
      </w:pPr>
    </w:p>
    <w:p w14:paraId="3A6E005D" w14:textId="1C8F17C4" w:rsidR="00AA31A7" w:rsidRPr="00BA5EBC" w:rsidRDefault="00AA31A7">
      <w:pPr>
        <w:pStyle w:val="Titre2"/>
        <w:numPr>
          <w:ilvl w:val="0"/>
          <w:numId w:val="12"/>
        </w:numPr>
        <w:jc w:val="left"/>
        <w:rPr>
          <w:ins w:id="107" w:author="BENDRISSOU Sarah" w:date="2025-11-26T16:20:00Z"/>
          <w:rFonts w:ascii="Marianne" w:hAnsi="Marianne" w:cs="Arial"/>
          <w:color w:val="auto"/>
          <w:lang w:eastAsia="x-none"/>
        </w:rPr>
        <w:pPrChange w:id="108" w:author="BENDRISSOU Sarah" w:date="2025-11-26T16:20:00Z">
          <w:pPr>
            <w:pStyle w:val="Titre2"/>
            <w:numPr>
              <w:numId w:val="15"/>
            </w:numPr>
            <w:ind w:left="720" w:hanging="360"/>
            <w:jc w:val="left"/>
          </w:pPr>
        </w:pPrChange>
      </w:pPr>
      <w:ins w:id="109" w:author="BENDRISSOU Sarah" w:date="2025-11-26T16:20:00Z">
        <w:r w:rsidRPr="00BA5EBC">
          <w:rPr>
            <w:rFonts w:ascii="Marianne" w:hAnsi="Marianne" w:cs="Arial"/>
            <w:color w:val="auto"/>
            <w:lang w:eastAsia="x-none"/>
          </w:rPr>
          <w:t>Produits soumis à une phase éliminatoire</w:t>
        </w:r>
      </w:ins>
    </w:p>
    <w:p w14:paraId="2910C162" w14:textId="1B44872B" w:rsidR="00AA31A7" w:rsidRDefault="00AA31A7" w:rsidP="00AA31A7">
      <w:pPr>
        <w:tabs>
          <w:tab w:val="left" w:pos="360"/>
        </w:tabs>
        <w:spacing w:before="120"/>
        <w:jc w:val="both"/>
        <w:rPr>
          <w:ins w:id="110" w:author="BENDRISSOU Sarah" w:date="2025-11-26T16:20:00Z"/>
          <w:rFonts w:ascii="Marianne" w:hAnsi="Marianne" w:cs="Arial"/>
          <w:bCs/>
        </w:rPr>
      </w:pPr>
      <w:ins w:id="111" w:author="BENDRISSOU Sarah" w:date="2025-11-26T16:20:00Z">
        <w:r w:rsidRPr="00740D7B">
          <w:rPr>
            <w:rFonts w:ascii="Marianne" w:hAnsi="Marianne" w:cs="Arial"/>
            <w:bCs/>
          </w:rPr>
          <w:t xml:space="preserve">Le soumissionnaire des lots </w:t>
        </w:r>
        <w:r>
          <w:rPr>
            <w:rFonts w:ascii="Marianne" w:hAnsi="Marianne" w:cs="Arial"/>
            <w:bCs/>
          </w:rPr>
          <w:t>ci-dessous</w:t>
        </w:r>
        <w:r w:rsidRPr="00740D7B">
          <w:rPr>
            <w:rFonts w:ascii="Marianne" w:hAnsi="Marianne" w:cs="Arial"/>
            <w:bCs/>
          </w:rPr>
          <w:t xml:space="preserve"> </w:t>
        </w:r>
        <w:r>
          <w:rPr>
            <w:rFonts w:ascii="Marianne" w:hAnsi="Marianne" w:cs="Arial"/>
            <w:bCs/>
          </w:rPr>
          <w:t>ne doit pas joindre d’échantillon avec une étiquette. Il doit seulement joindre les docum</w:t>
        </w:r>
        <w:r w:rsidR="006972FC">
          <w:rPr>
            <w:rFonts w:ascii="Marianne" w:hAnsi="Marianne" w:cs="Arial"/>
            <w:bCs/>
          </w:rPr>
          <w:t xml:space="preserve">ents cités </w:t>
        </w:r>
      </w:ins>
      <w:ins w:id="112" w:author="BENDRISSOU Sarah" w:date="2026-02-02T09:55:00Z">
        <w:r w:rsidR="006972FC">
          <w:rPr>
            <w:rFonts w:ascii="Marianne" w:hAnsi="Marianne" w:cs="Arial"/>
            <w:bCs/>
          </w:rPr>
          <w:t>à l’</w:t>
        </w:r>
      </w:ins>
      <w:ins w:id="113" w:author="BENDRISSOU Sarah" w:date="2025-11-26T16:20:00Z">
        <w:r w:rsidR="006972FC">
          <w:rPr>
            <w:rFonts w:ascii="Marianne" w:hAnsi="Marianne" w:cs="Arial"/>
            <w:bCs/>
          </w:rPr>
          <w:t>article</w:t>
        </w:r>
        <w:r w:rsidR="008764ED">
          <w:rPr>
            <w:rFonts w:ascii="Marianne" w:hAnsi="Marianne" w:cs="Arial"/>
            <w:bCs/>
          </w:rPr>
          <w:t xml:space="preserve"> </w:t>
        </w:r>
      </w:ins>
      <w:ins w:id="114" w:author="BENDRISSOU Sarah" w:date="2026-01-14T17:26:00Z">
        <w:r w:rsidR="00745819">
          <w:rPr>
            <w:rFonts w:ascii="Marianne" w:hAnsi="Marianne" w:cs="Arial"/>
            <w:bCs/>
          </w:rPr>
          <w:t xml:space="preserve">8.3 </w:t>
        </w:r>
      </w:ins>
      <w:ins w:id="115" w:author="BENDRISSOU Sarah" w:date="2025-11-26T16:20:00Z">
        <w:r>
          <w:rPr>
            <w:rFonts w:ascii="Marianne" w:hAnsi="Marianne" w:cs="Arial"/>
            <w:bCs/>
          </w:rPr>
          <w:t>du RC par voie dématérialisée :</w:t>
        </w:r>
      </w:ins>
    </w:p>
    <w:p w14:paraId="02D79F07" w14:textId="77777777" w:rsidR="00AA31A7" w:rsidRDefault="00AA31A7" w:rsidP="00AA31A7">
      <w:pPr>
        <w:tabs>
          <w:tab w:val="left" w:pos="360"/>
        </w:tabs>
        <w:spacing w:before="120"/>
        <w:jc w:val="both"/>
        <w:rPr>
          <w:ins w:id="116" w:author="BENDRISSOU Sarah" w:date="2025-11-26T16:20:00Z"/>
          <w:rFonts w:ascii="Marianne" w:hAnsi="Marianne" w:cs="Arial"/>
          <w:bCs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4394"/>
      </w:tblGrid>
      <w:tr w:rsidR="00AA31A7" w:rsidRPr="00A76DC7" w14:paraId="051BB56D" w14:textId="77777777" w:rsidTr="00BA5EBC">
        <w:trPr>
          <w:trHeight w:val="315"/>
          <w:tblHeader/>
          <w:jc w:val="center"/>
          <w:ins w:id="117" w:author="BENDRISSOU Sarah" w:date="2025-11-26T16:20:00Z"/>
        </w:trPr>
        <w:tc>
          <w:tcPr>
            <w:tcW w:w="9918" w:type="dxa"/>
            <w:gridSpan w:val="2"/>
            <w:shd w:val="clear" w:color="auto" w:fill="D9E2F3"/>
            <w:noWrap/>
            <w:hideMark/>
          </w:tcPr>
          <w:p w14:paraId="24FC7B87" w14:textId="77777777" w:rsidR="00AA31A7" w:rsidRPr="00A76DC7" w:rsidRDefault="00AA31A7" w:rsidP="00BA5EBC">
            <w:pPr>
              <w:jc w:val="center"/>
              <w:rPr>
                <w:ins w:id="118" w:author="BENDRISSOU Sarah" w:date="2025-11-26T16:20:00Z"/>
                <w:rFonts w:ascii="Marianne" w:hAnsi="Marianne" w:cs="Arial"/>
                <w:b/>
                <w:bCs/>
                <w:u w:val="single"/>
              </w:rPr>
            </w:pPr>
            <w:ins w:id="119" w:author="BENDRISSOU Sarah" w:date="2025-11-26T16:20:00Z">
              <w:r w:rsidRPr="00A76DC7">
                <w:rPr>
                  <w:rFonts w:ascii="Marianne" w:hAnsi="Marianne" w:cs="Arial"/>
                  <w:b/>
                  <w:bCs/>
                  <w:u w:val="single"/>
                </w:rPr>
                <w:t>Produits</w:t>
              </w:r>
            </w:ins>
          </w:p>
        </w:tc>
      </w:tr>
      <w:tr w:rsidR="00AA31A7" w:rsidRPr="00A76DC7" w14:paraId="6DEF2450" w14:textId="77777777" w:rsidTr="00BA5EBC">
        <w:trPr>
          <w:trHeight w:val="360"/>
          <w:jc w:val="center"/>
          <w:ins w:id="120" w:author="BENDRISSOU Sarah" w:date="2025-11-26T16:20:00Z"/>
        </w:trPr>
        <w:tc>
          <w:tcPr>
            <w:tcW w:w="5524" w:type="dxa"/>
            <w:shd w:val="clear" w:color="auto" w:fill="auto"/>
            <w:vAlign w:val="center"/>
          </w:tcPr>
          <w:p w14:paraId="130BD6BD" w14:textId="77777777" w:rsidR="00AA31A7" w:rsidRPr="00A76DC7" w:rsidRDefault="00AA31A7" w:rsidP="00BA5EBC">
            <w:pPr>
              <w:jc w:val="center"/>
              <w:rPr>
                <w:ins w:id="121" w:author="BENDRISSOU Sarah" w:date="2025-11-26T16:20:00Z"/>
                <w:rFonts w:ascii="Marianne" w:hAnsi="Marianne" w:cs="Arial"/>
              </w:rPr>
            </w:pPr>
            <w:ins w:id="122" w:author="BENDRISSOU Sarah" w:date="2025-11-26T16:20:00Z">
              <w:r w:rsidRPr="00A76DC7">
                <w:rPr>
                  <w:rFonts w:ascii="Marianne" w:hAnsi="Marianne" w:cs="Arial"/>
                </w:rPr>
                <w:t>Beurre doux congelé</w:t>
              </w:r>
            </w:ins>
          </w:p>
        </w:tc>
        <w:tc>
          <w:tcPr>
            <w:tcW w:w="4394" w:type="dxa"/>
            <w:vAlign w:val="center"/>
          </w:tcPr>
          <w:p w14:paraId="4839D6B8" w14:textId="77777777" w:rsidR="00AA31A7" w:rsidRPr="00A76DC7" w:rsidRDefault="00AA31A7" w:rsidP="00BA5EBC">
            <w:pPr>
              <w:jc w:val="center"/>
              <w:rPr>
                <w:ins w:id="123" w:author="BENDRISSOU Sarah" w:date="2025-11-26T16:20:00Z"/>
                <w:rFonts w:ascii="Marianne" w:hAnsi="Marianne" w:cs="Arial"/>
              </w:rPr>
            </w:pPr>
            <w:ins w:id="124" w:author="BENDRISSOU Sarah" w:date="2025-11-26T16:20:00Z">
              <w:r w:rsidRPr="00A76DC7">
                <w:rPr>
                  <w:rFonts w:ascii="Marianne" w:hAnsi="Marianne" w:cs="Arial"/>
                </w:rPr>
                <w:t>Filets de lieu noir surgelés</w:t>
              </w:r>
            </w:ins>
          </w:p>
        </w:tc>
      </w:tr>
      <w:tr w:rsidR="00AA31A7" w:rsidRPr="00A76DC7" w14:paraId="1F1B07A8" w14:textId="77777777" w:rsidTr="00BA5EBC">
        <w:trPr>
          <w:trHeight w:val="360"/>
          <w:jc w:val="center"/>
          <w:ins w:id="125" w:author="BENDRISSOU Sarah" w:date="2025-11-26T16:20:00Z"/>
        </w:trPr>
        <w:tc>
          <w:tcPr>
            <w:tcW w:w="5524" w:type="dxa"/>
            <w:shd w:val="clear" w:color="auto" w:fill="auto"/>
            <w:vAlign w:val="center"/>
          </w:tcPr>
          <w:p w14:paraId="0A50F83E" w14:textId="77777777" w:rsidR="00AA31A7" w:rsidRPr="00A76DC7" w:rsidRDefault="00AA31A7" w:rsidP="00BA5EBC">
            <w:pPr>
              <w:jc w:val="center"/>
              <w:rPr>
                <w:ins w:id="126" w:author="BENDRISSOU Sarah" w:date="2025-11-26T16:20:00Z"/>
                <w:rFonts w:ascii="Marianne" w:hAnsi="Marianne" w:cs="Arial"/>
              </w:rPr>
            </w:pPr>
            <w:ins w:id="127" w:author="BENDRISSOU Sarah" w:date="2025-11-26T16:20:00Z">
              <w:r w:rsidRPr="00A76DC7">
                <w:rPr>
                  <w:rFonts w:ascii="Marianne" w:hAnsi="Marianne" w:cs="Arial"/>
                </w:rPr>
                <w:t xml:space="preserve">Cuisses </w:t>
              </w:r>
              <w:proofErr w:type="spellStart"/>
              <w:r>
                <w:rPr>
                  <w:rFonts w:ascii="Marianne" w:hAnsi="Marianne" w:cs="Arial"/>
                </w:rPr>
                <w:t>déjointées</w:t>
              </w:r>
              <w:proofErr w:type="spellEnd"/>
              <w:r>
                <w:rPr>
                  <w:rFonts w:ascii="Marianne" w:hAnsi="Marianne" w:cs="Arial"/>
                </w:rPr>
                <w:t xml:space="preserve"> surgelée</w:t>
              </w:r>
              <w:r w:rsidRPr="00A76DC7">
                <w:rPr>
                  <w:rFonts w:ascii="Marianne" w:hAnsi="Marianne" w:cs="Arial"/>
                </w:rPr>
                <w:t>s de poulet certifié (CCP)</w:t>
              </w:r>
            </w:ins>
          </w:p>
        </w:tc>
        <w:tc>
          <w:tcPr>
            <w:tcW w:w="4394" w:type="dxa"/>
            <w:vAlign w:val="center"/>
          </w:tcPr>
          <w:p w14:paraId="5F501AA5" w14:textId="77777777" w:rsidR="00AA31A7" w:rsidRPr="00A76DC7" w:rsidRDefault="00AA31A7" w:rsidP="00BA5EBC">
            <w:pPr>
              <w:jc w:val="center"/>
              <w:rPr>
                <w:ins w:id="128" w:author="BENDRISSOU Sarah" w:date="2025-11-26T16:20:00Z"/>
                <w:rFonts w:ascii="Marianne" w:hAnsi="Marianne" w:cs="Arial"/>
              </w:rPr>
            </w:pPr>
            <w:ins w:id="129" w:author="BENDRISSOU Sarah" w:date="2025-11-26T16:20:00Z">
              <w:r w:rsidRPr="00A76DC7">
                <w:rPr>
                  <w:rFonts w:ascii="Marianne" w:hAnsi="Marianne" w:cs="Arial"/>
                </w:rPr>
                <w:t>Steak haché surgelé de bœuf 15% MG</w:t>
              </w:r>
            </w:ins>
          </w:p>
        </w:tc>
      </w:tr>
      <w:tr w:rsidR="00AA31A7" w:rsidRPr="00A76DC7" w14:paraId="04846DBB" w14:textId="77777777" w:rsidTr="00BA5EBC">
        <w:trPr>
          <w:trHeight w:val="360"/>
          <w:jc w:val="center"/>
          <w:ins w:id="130" w:author="BENDRISSOU Sarah" w:date="2025-11-26T16:20:00Z"/>
        </w:trPr>
        <w:tc>
          <w:tcPr>
            <w:tcW w:w="5524" w:type="dxa"/>
            <w:shd w:val="clear" w:color="auto" w:fill="auto"/>
            <w:vAlign w:val="center"/>
          </w:tcPr>
          <w:p w14:paraId="6B017818" w14:textId="77777777" w:rsidR="00AA31A7" w:rsidRPr="00A76DC7" w:rsidRDefault="00AA31A7" w:rsidP="00BA5EBC">
            <w:pPr>
              <w:jc w:val="center"/>
              <w:rPr>
                <w:ins w:id="131" w:author="BENDRISSOU Sarah" w:date="2025-11-26T16:20:00Z"/>
                <w:rFonts w:ascii="Marianne" w:hAnsi="Marianne" w:cs="Arial"/>
              </w:rPr>
            </w:pPr>
            <w:ins w:id="132" w:author="BENDRISSOU Sarah" w:date="2025-11-26T16:20:00Z">
              <w:r>
                <w:rPr>
                  <w:rFonts w:ascii="Marianne" w:hAnsi="Marianne" w:cs="Arial"/>
                </w:rPr>
                <w:t>Côtes de porc échine surgelées</w:t>
              </w:r>
            </w:ins>
          </w:p>
        </w:tc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3269162C" w14:textId="77777777" w:rsidR="00AA31A7" w:rsidRPr="00A76DC7" w:rsidRDefault="00AA31A7" w:rsidP="00BA5EBC">
            <w:pPr>
              <w:jc w:val="center"/>
              <w:rPr>
                <w:ins w:id="133" w:author="BENDRISSOU Sarah" w:date="2025-11-26T16:20:00Z"/>
                <w:rFonts w:ascii="Marianne" w:hAnsi="Marianne" w:cs="Arial"/>
              </w:rPr>
            </w:pPr>
          </w:p>
        </w:tc>
      </w:tr>
    </w:tbl>
    <w:p w14:paraId="19A7CAF9" w14:textId="77777777" w:rsidR="00C47971" w:rsidRDefault="00C47971" w:rsidP="007076EF">
      <w:pPr>
        <w:tabs>
          <w:tab w:val="left" w:pos="567"/>
          <w:tab w:val="left" w:pos="851"/>
          <w:tab w:val="left" w:pos="1134"/>
          <w:tab w:val="left" w:pos="1418"/>
        </w:tabs>
        <w:spacing w:before="240" w:after="240"/>
        <w:ind w:right="-144"/>
        <w:jc w:val="both"/>
        <w:rPr>
          <w:rFonts w:ascii="Marianne" w:hAnsi="Marianne" w:cs="Arial"/>
          <w:color w:val="FF0000"/>
        </w:rPr>
      </w:pPr>
    </w:p>
    <w:p w14:paraId="19CF16CA" w14:textId="77777777" w:rsidR="007076EF" w:rsidRPr="00740D7B" w:rsidRDefault="007076EF" w:rsidP="007076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1134"/>
          <w:tab w:val="left" w:pos="1418"/>
          <w:tab w:val="center" w:pos="4680"/>
          <w:tab w:val="left" w:leader="hyphen" w:pos="9072"/>
        </w:tabs>
        <w:ind w:right="198"/>
        <w:jc w:val="both"/>
        <w:rPr>
          <w:rFonts w:ascii="Marianne" w:hAnsi="Marianne" w:cs="Arial"/>
        </w:rPr>
      </w:pPr>
      <w:r w:rsidRPr="00740D7B">
        <w:rPr>
          <w:rFonts w:ascii="Marianne" w:hAnsi="Marianne" w:cs="Arial"/>
          <w:noProof/>
          <w:color w:val="000000"/>
        </w:rPr>
        <w:lastRenderedPageBreak/>
        <w:drawing>
          <wp:inline distT="0" distB="0" distL="0" distR="0" wp14:anchorId="1CE2607F" wp14:editId="339CA042">
            <wp:extent cx="327660" cy="194310"/>
            <wp:effectExtent l="0" t="0" r="0" b="0"/>
            <wp:docPr id="4" name="Image 4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0D7B">
        <w:rPr>
          <w:rFonts w:ascii="Marianne" w:hAnsi="Marianne" w:cs="Arial"/>
          <w:noProof/>
          <w:color w:val="000000"/>
        </w:rPr>
        <w:t>Rappel</w:t>
      </w:r>
      <w:r w:rsidRPr="00740D7B">
        <w:rPr>
          <w:rFonts w:ascii="Calibri" w:hAnsi="Calibri" w:cs="Calibri"/>
          <w:noProof/>
          <w:color w:val="000000"/>
        </w:rPr>
        <w:t> </w:t>
      </w:r>
      <w:r w:rsidRPr="00740D7B">
        <w:rPr>
          <w:rFonts w:ascii="Marianne" w:hAnsi="Marianne" w:cs="Arial"/>
          <w:noProof/>
          <w:color w:val="000000"/>
        </w:rPr>
        <w:t xml:space="preserve">: Il est </w:t>
      </w:r>
      <w:r w:rsidRPr="00740D7B">
        <w:rPr>
          <w:rFonts w:ascii="Marianne" w:hAnsi="Marianne" w:cs="Arial"/>
        </w:rPr>
        <w:t>interdit de détenir en vue de la vente ou de la distribution à titre gratuit, de mettre en vente, de vendre ou de distribuer à titre gratuit des denrées alimentaires dont l'étiquetage ou la présentation ne sont pas conformes aux prescriptions du code de la consommation française et du règlement (UE) n°1169/2011 du 25 octobre 2011.</w:t>
      </w:r>
    </w:p>
    <w:p w14:paraId="0828BA2E" w14:textId="77777777" w:rsidR="005613E5" w:rsidRPr="00740D7B" w:rsidRDefault="005613E5" w:rsidP="005613E5">
      <w:pPr>
        <w:rPr>
          <w:rFonts w:ascii="Marianne" w:hAnsi="Marianne"/>
        </w:rPr>
      </w:pPr>
    </w:p>
    <w:p w14:paraId="1D7B18A8" w14:textId="77777777" w:rsidR="005613E5" w:rsidRPr="00740D7B" w:rsidRDefault="005613E5" w:rsidP="00561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tabs>
          <w:tab w:val="left" w:pos="284"/>
          <w:tab w:val="left" w:pos="567"/>
          <w:tab w:val="left" w:pos="851"/>
        </w:tabs>
        <w:ind w:right="168"/>
        <w:jc w:val="both"/>
        <w:rPr>
          <w:rFonts w:ascii="Marianne" w:hAnsi="Marianne" w:cs="Arial"/>
          <w:sz w:val="18"/>
        </w:rPr>
      </w:pPr>
    </w:p>
    <w:p w14:paraId="1094E975" w14:textId="0C64356C" w:rsidR="00693F8E" w:rsidRDefault="005613E5" w:rsidP="00561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tabs>
          <w:tab w:val="left" w:pos="284"/>
          <w:tab w:val="left" w:pos="567"/>
          <w:tab w:val="left" w:pos="851"/>
        </w:tabs>
        <w:ind w:right="168"/>
        <w:jc w:val="both"/>
        <w:rPr>
          <w:rFonts w:ascii="Marianne" w:hAnsi="Marianne" w:cs="Arial"/>
          <w:sz w:val="18"/>
        </w:rPr>
      </w:pPr>
      <w:r w:rsidRPr="005B0673">
        <w:rPr>
          <w:rFonts w:ascii="Marianne" w:hAnsi="Marianne" w:cs="Arial"/>
          <w:sz w:val="18"/>
        </w:rPr>
        <w:t xml:space="preserve">Il doit y avoir conformité entre </w:t>
      </w:r>
      <w:r w:rsidR="00693F8E">
        <w:rPr>
          <w:rFonts w:ascii="Marianne" w:hAnsi="Marianne" w:cs="Arial"/>
          <w:sz w:val="18"/>
        </w:rPr>
        <w:t>les informations portées sur la fiche produit déposée par le soumissionnaire avec son offre (mémoire technique) et les exigences mentionnées sur le référentiel produit (Article 1 du CCTP).</w:t>
      </w:r>
    </w:p>
    <w:p w14:paraId="07215226" w14:textId="5B47F478" w:rsidR="005613E5" w:rsidRDefault="005613E5" w:rsidP="00561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tabs>
          <w:tab w:val="left" w:pos="284"/>
          <w:tab w:val="left" w:pos="567"/>
          <w:tab w:val="left" w:pos="851"/>
        </w:tabs>
        <w:ind w:right="168"/>
        <w:jc w:val="both"/>
        <w:rPr>
          <w:rFonts w:ascii="Marianne" w:hAnsi="Marianne" w:cs="Arial"/>
          <w:sz w:val="18"/>
        </w:rPr>
      </w:pPr>
    </w:p>
    <w:p w14:paraId="4F1C1E22" w14:textId="77777777" w:rsidR="00693F8E" w:rsidRPr="00693F8E" w:rsidRDefault="00693F8E" w:rsidP="00693F8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tabs>
          <w:tab w:val="left" w:pos="284"/>
          <w:tab w:val="left" w:pos="567"/>
          <w:tab w:val="left" w:pos="851"/>
        </w:tabs>
        <w:ind w:right="168"/>
        <w:jc w:val="both"/>
        <w:rPr>
          <w:rFonts w:ascii="Marianne" w:hAnsi="Marianne" w:cs="Arial"/>
          <w:sz w:val="18"/>
        </w:rPr>
      </w:pPr>
      <w:r w:rsidRPr="00693F8E">
        <w:rPr>
          <w:rFonts w:ascii="Marianne" w:hAnsi="Marianne" w:cs="Arial"/>
          <w:sz w:val="18"/>
        </w:rPr>
        <w:t>Le pouvoir adjudicateur pourra procéder, préalablement ou postérieurement à la notation du produit type, à l’analyse de celui-ci par un laboratoire de son choix. Si le résultat de l’analyse de l’échantillon s’avère non conforme aux indications portées sur la fiche technique, ou impropre à la consommation, le produit sera écarté et l’offre rejetée.</w:t>
      </w:r>
    </w:p>
    <w:p w14:paraId="0ED6338B" w14:textId="77777777" w:rsidR="005613E5" w:rsidRDefault="005613E5" w:rsidP="00561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tabs>
          <w:tab w:val="left" w:pos="284"/>
          <w:tab w:val="left" w:pos="567"/>
          <w:tab w:val="left" w:pos="851"/>
        </w:tabs>
        <w:ind w:right="168"/>
        <w:jc w:val="both"/>
        <w:rPr>
          <w:rFonts w:ascii="Marianne" w:hAnsi="Marianne" w:cs="Arial"/>
          <w:sz w:val="18"/>
        </w:rPr>
      </w:pPr>
    </w:p>
    <w:p w14:paraId="4A841B56" w14:textId="4ED47B18" w:rsidR="005613E5" w:rsidRDefault="005613E5" w:rsidP="005613E5">
      <w:pPr>
        <w:rPr>
          <w:rFonts w:ascii="Marianne" w:hAnsi="Marianne" w:cs="Arial"/>
          <w:sz w:val="18"/>
        </w:rPr>
      </w:pPr>
    </w:p>
    <w:p w14:paraId="4883180B" w14:textId="77777777" w:rsidR="005E232B" w:rsidRPr="00B3230B" w:rsidRDefault="005E232B" w:rsidP="005613E5">
      <w:pPr>
        <w:rPr>
          <w:rFonts w:ascii="Marianne" w:hAnsi="Marianne" w:cs="Arial"/>
          <w:sz w:val="18"/>
        </w:rPr>
      </w:pPr>
    </w:p>
    <w:p w14:paraId="491982CA" w14:textId="3C35A073" w:rsidR="005613E5" w:rsidRPr="00D701B5" w:rsidDel="00D701B5" w:rsidRDefault="005613E5">
      <w:pPr>
        <w:numPr>
          <w:ilvl w:val="0"/>
          <w:numId w:val="12"/>
        </w:numPr>
        <w:rPr>
          <w:del w:id="134" w:author="BENDRISSOU Sarah" w:date="2025-11-18T09:56:00Z"/>
          <w:rFonts w:ascii="Marianne" w:hAnsi="Marianne" w:cs="Arial"/>
          <w:lang w:eastAsia="x-none"/>
          <w:rPrChange w:id="135" w:author="BENDRISSOU Sarah" w:date="2025-11-18T09:56:00Z">
            <w:rPr>
              <w:del w:id="136" w:author="BENDRISSOU Sarah" w:date="2025-11-18T09:56:00Z"/>
              <w:rFonts w:ascii="Marianne" w:hAnsi="Marianne" w:cs="Arial"/>
              <w:sz w:val="18"/>
            </w:rPr>
          </w:rPrChange>
        </w:rPr>
        <w:pPrChange w:id="137" w:author="BENDRISSOU Sarah" w:date="2025-11-18T09:56:00Z">
          <w:pPr/>
        </w:pPrChange>
      </w:pPr>
    </w:p>
    <w:p w14:paraId="0AE22D7D" w14:textId="59A502A6" w:rsidR="0085672E" w:rsidRPr="00D701B5" w:rsidDel="00AA31A7" w:rsidRDefault="00546AB1">
      <w:pPr>
        <w:pStyle w:val="Titre2"/>
        <w:numPr>
          <w:ilvl w:val="0"/>
          <w:numId w:val="12"/>
        </w:numPr>
        <w:jc w:val="left"/>
        <w:rPr>
          <w:del w:id="138" w:author="BENDRISSOU Sarah" w:date="2025-11-26T16:20:00Z"/>
          <w:rFonts w:ascii="Marianne" w:hAnsi="Marianne" w:cs="Arial"/>
          <w:color w:val="auto"/>
          <w:lang w:eastAsia="x-none"/>
          <w:rPrChange w:id="139" w:author="BENDRISSOU Sarah" w:date="2025-11-18T09:56:00Z">
            <w:rPr>
              <w:del w:id="140" w:author="BENDRISSOU Sarah" w:date="2025-11-26T16:20:00Z"/>
              <w:rFonts w:ascii="Marianne" w:hAnsi="Marianne"/>
              <w:sz w:val="24"/>
            </w:rPr>
          </w:rPrChange>
        </w:rPr>
        <w:pPrChange w:id="141" w:author="BENDRISSOU Sarah" w:date="2025-11-18T09:56:00Z">
          <w:pPr>
            <w:pStyle w:val="Titre2"/>
            <w:numPr>
              <w:numId w:val="7"/>
            </w:numPr>
            <w:tabs>
              <w:tab w:val="num" w:pos="720"/>
            </w:tabs>
            <w:ind w:left="720" w:hanging="360"/>
            <w:jc w:val="left"/>
          </w:pPr>
        </w:pPrChange>
      </w:pPr>
      <w:del w:id="142" w:author="BENDRISSOU Sarah" w:date="2025-11-26T16:20:00Z">
        <w:r w:rsidRPr="00D701B5" w:rsidDel="00AA31A7">
          <w:rPr>
            <w:rFonts w:ascii="Marianne" w:hAnsi="Marianne" w:cs="Arial"/>
            <w:b w:val="0"/>
            <w:i w:val="0"/>
            <w:color w:val="auto"/>
            <w:lang w:eastAsia="x-none"/>
            <w:rPrChange w:id="143" w:author="BENDRISSOU Sarah" w:date="2025-11-18T09:56:00Z">
              <w:rPr>
                <w:rFonts w:ascii="Marianne" w:hAnsi="Marianne"/>
                <w:b w:val="0"/>
                <w:i w:val="0"/>
                <w:sz w:val="24"/>
              </w:rPr>
            </w:rPrChange>
          </w:rPr>
          <w:delText>Produits soumis à une phase éliminatoire</w:delText>
        </w:r>
      </w:del>
    </w:p>
    <w:p w14:paraId="21F7D3E0" w14:textId="5D9119E8" w:rsidR="0085672E" w:rsidDel="00AA31A7" w:rsidRDefault="0085672E" w:rsidP="0085672E">
      <w:pPr>
        <w:tabs>
          <w:tab w:val="left" w:pos="360"/>
        </w:tabs>
        <w:spacing w:before="120"/>
        <w:jc w:val="both"/>
        <w:rPr>
          <w:del w:id="144" w:author="BENDRISSOU Sarah" w:date="2025-11-26T16:20:00Z"/>
          <w:rFonts w:ascii="Marianne" w:hAnsi="Marianne" w:cs="Arial"/>
          <w:bCs/>
        </w:rPr>
      </w:pPr>
      <w:del w:id="145" w:author="BENDRISSOU Sarah" w:date="2025-11-26T16:20:00Z">
        <w:r w:rsidRPr="00740D7B" w:rsidDel="00AA31A7">
          <w:rPr>
            <w:rFonts w:ascii="Marianne" w:hAnsi="Marianne" w:cs="Arial"/>
            <w:bCs/>
          </w:rPr>
          <w:delText xml:space="preserve">Le soumissionnaire des lots </w:delText>
        </w:r>
        <w:r w:rsidR="00546AB1" w:rsidDel="00AA31A7">
          <w:rPr>
            <w:rFonts w:ascii="Marianne" w:hAnsi="Marianne" w:cs="Arial"/>
            <w:bCs/>
          </w:rPr>
          <w:delText>ci-dessous</w:delText>
        </w:r>
        <w:r w:rsidRPr="00740D7B" w:rsidDel="00AA31A7">
          <w:rPr>
            <w:rFonts w:ascii="Marianne" w:hAnsi="Marianne" w:cs="Arial"/>
            <w:bCs/>
          </w:rPr>
          <w:delText xml:space="preserve"> </w:delText>
        </w:r>
        <w:r w:rsidR="00CB4A51" w:rsidDel="00AA31A7">
          <w:rPr>
            <w:rFonts w:ascii="Marianne" w:hAnsi="Marianne" w:cs="Arial"/>
            <w:bCs/>
          </w:rPr>
          <w:delText>ne doit pas joindre d’éch</w:delText>
        </w:r>
        <w:r w:rsidR="00DC0256" w:rsidDel="00AA31A7">
          <w:rPr>
            <w:rFonts w:ascii="Marianne" w:hAnsi="Marianne" w:cs="Arial"/>
            <w:bCs/>
          </w:rPr>
          <w:delText>antillon avec u</w:delText>
        </w:r>
        <w:r w:rsidR="00CB4A51" w:rsidDel="00AA31A7">
          <w:rPr>
            <w:rFonts w:ascii="Marianne" w:hAnsi="Marianne" w:cs="Arial"/>
            <w:bCs/>
          </w:rPr>
          <w:delText>ne étiquette</w:delText>
        </w:r>
      </w:del>
      <w:del w:id="146" w:author="BENDRISSOU Sarah" w:date="2025-11-18T09:55:00Z">
        <w:r w:rsidR="00CB4A51" w:rsidDel="00D701B5">
          <w:rPr>
            <w:rFonts w:ascii="Marianne" w:hAnsi="Marianne" w:cs="Arial"/>
            <w:bCs/>
          </w:rPr>
          <w:delText xml:space="preserve"> (</w:delText>
        </w:r>
      </w:del>
      <w:del w:id="147" w:author="BENDRISSOU Sarah" w:date="2025-11-26T16:20:00Z">
        <w:r w:rsidR="00CB4A51" w:rsidDel="00AA31A7">
          <w:rPr>
            <w:rFonts w:ascii="Marianne" w:hAnsi="Marianne" w:cs="Arial"/>
            <w:bCs/>
          </w:rPr>
          <w:delText xml:space="preserve">seulement </w:delText>
        </w:r>
      </w:del>
      <w:del w:id="148" w:author="BENDRISSOU Sarah" w:date="2025-11-18T09:56:00Z">
        <w:r w:rsidR="00CB4A51" w:rsidDel="00D701B5">
          <w:rPr>
            <w:rFonts w:ascii="Marianne" w:hAnsi="Marianne" w:cs="Arial"/>
            <w:bCs/>
          </w:rPr>
          <w:delText xml:space="preserve">les documents à </w:delText>
        </w:r>
        <w:r w:rsidR="00DC0256" w:rsidDel="00D701B5">
          <w:rPr>
            <w:rFonts w:ascii="Marianne" w:hAnsi="Marianne" w:cs="Arial"/>
            <w:bCs/>
          </w:rPr>
          <w:delText>joindre</w:delText>
        </w:r>
      </w:del>
      <w:del w:id="149" w:author="BENDRISSOU Sarah" w:date="2025-11-26T16:20:00Z">
        <w:r w:rsidR="00DC0256" w:rsidDel="00AA31A7">
          <w:rPr>
            <w:rFonts w:ascii="Marianne" w:hAnsi="Marianne" w:cs="Arial"/>
            <w:bCs/>
          </w:rPr>
          <w:delText xml:space="preserve"> </w:delText>
        </w:r>
      </w:del>
      <w:del w:id="150" w:author="BENDRISSOU Sarah" w:date="2025-11-18T09:57:00Z">
        <w:r w:rsidR="00DC0256" w:rsidDel="00D701B5">
          <w:rPr>
            <w:rFonts w:ascii="Marianne" w:hAnsi="Marianne" w:cs="Arial"/>
            <w:bCs/>
          </w:rPr>
          <w:delText xml:space="preserve">à l’offre dématérialisée </w:delText>
        </w:r>
        <w:r w:rsidR="00CB4A51" w:rsidDel="00D701B5">
          <w:rPr>
            <w:rFonts w:ascii="Marianne" w:hAnsi="Marianne" w:cs="Arial"/>
            <w:bCs/>
          </w:rPr>
          <w:delText>à l’</w:delText>
        </w:r>
      </w:del>
      <w:del w:id="151" w:author="BENDRISSOU Sarah" w:date="2025-11-26T16:20:00Z">
        <w:r w:rsidR="00CB4A51" w:rsidDel="00AA31A7">
          <w:rPr>
            <w:rFonts w:ascii="Marianne" w:hAnsi="Marianne" w:cs="Arial"/>
            <w:bCs/>
          </w:rPr>
          <w:delText>article 8.2 du RC</w:delText>
        </w:r>
      </w:del>
      <w:del w:id="152" w:author="BENDRISSOU Sarah" w:date="2025-11-18T09:57:00Z">
        <w:r w:rsidR="00CB4A51" w:rsidDel="00D701B5">
          <w:rPr>
            <w:rFonts w:ascii="Marianne" w:hAnsi="Marianne" w:cs="Arial"/>
            <w:bCs/>
          </w:rPr>
          <w:delText>)</w:delText>
        </w:r>
      </w:del>
      <w:del w:id="153" w:author="BENDRISSOU Sarah" w:date="2025-11-26T16:20:00Z">
        <w:r w:rsidR="00CB4A51" w:rsidDel="00AA31A7">
          <w:rPr>
            <w:rFonts w:ascii="Marianne" w:hAnsi="Marianne" w:cs="Arial"/>
            <w:bCs/>
          </w:rPr>
          <w:delText xml:space="preserve"> </w:delText>
        </w:r>
        <w:r w:rsidDel="00AA31A7">
          <w:rPr>
            <w:rFonts w:ascii="Marianne" w:hAnsi="Marianne" w:cs="Arial"/>
            <w:bCs/>
          </w:rPr>
          <w:delText>:</w:delText>
        </w:r>
      </w:del>
    </w:p>
    <w:p w14:paraId="4948A121" w14:textId="229BC5EE" w:rsidR="00546AB1" w:rsidDel="00AA31A7" w:rsidRDefault="00546AB1" w:rsidP="0085672E">
      <w:pPr>
        <w:tabs>
          <w:tab w:val="left" w:pos="360"/>
        </w:tabs>
        <w:spacing w:before="120"/>
        <w:jc w:val="both"/>
        <w:rPr>
          <w:del w:id="154" w:author="BENDRISSOU Sarah" w:date="2025-11-26T16:20:00Z"/>
          <w:rFonts w:ascii="Marianne" w:hAnsi="Marianne" w:cs="Arial"/>
          <w:bCs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4"/>
        <w:gridCol w:w="4394"/>
        <w:tblGridChange w:id="155">
          <w:tblGrid>
            <w:gridCol w:w="5524"/>
            <w:gridCol w:w="4394"/>
          </w:tblGrid>
        </w:tblGridChange>
      </w:tblGrid>
      <w:tr w:rsidR="00516B05" w:rsidRPr="00A76DC7" w:rsidDel="00AA31A7" w14:paraId="35615078" w14:textId="79879619" w:rsidTr="00A76DC7">
        <w:trPr>
          <w:trHeight w:val="315"/>
          <w:tblHeader/>
          <w:jc w:val="center"/>
          <w:del w:id="156" w:author="BENDRISSOU Sarah" w:date="2025-11-26T16:20:00Z"/>
        </w:trPr>
        <w:tc>
          <w:tcPr>
            <w:tcW w:w="9918" w:type="dxa"/>
            <w:gridSpan w:val="2"/>
            <w:shd w:val="clear" w:color="auto" w:fill="D9E2F3"/>
            <w:noWrap/>
            <w:hideMark/>
          </w:tcPr>
          <w:p w14:paraId="3B292AF2" w14:textId="537CE5C5" w:rsidR="00516B05" w:rsidRPr="00A76DC7" w:rsidDel="00AA31A7" w:rsidRDefault="00516B05" w:rsidP="00814664">
            <w:pPr>
              <w:jc w:val="center"/>
              <w:rPr>
                <w:del w:id="157" w:author="BENDRISSOU Sarah" w:date="2025-11-26T16:20:00Z"/>
                <w:rFonts w:ascii="Marianne" w:hAnsi="Marianne" w:cs="Arial"/>
                <w:b/>
                <w:bCs/>
                <w:u w:val="single"/>
              </w:rPr>
            </w:pPr>
            <w:del w:id="158" w:author="BENDRISSOU Sarah" w:date="2025-11-26T16:20:00Z">
              <w:r w:rsidRPr="00A76DC7" w:rsidDel="00AA31A7">
                <w:rPr>
                  <w:rFonts w:ascii="Marianne" w:hAnsi="Marianne" w:cs="Arial"/>
                  <w:b/>
                  <w:bCs/>
                  <w:u w:val="single"/>
                </w:rPr>
                <w:delText>Produits</w:delText>
              </w:r>
            </w:del>
          </w:p>
        </w:tc>
      </w:tr>
      <w:tr w:rsidR="00516B05" w:rsidRPr="00A76DC7" w:rsidDel="00AA31A7" w14:paraId="4B25F914" w14:textId="018D82A9" w:rsidTr="00A76DC7">
        <w:trPr>
          <w:trHeight w:val="360"/>
          <w:jc w:val="center"/>
          <w:del w:id="159" w:author="BENDRISSOU Sarah" w:date="2025-11-26T16:20:00Z"/>
        </w:trPr>
        <w:tc>
          <w:tcPr>
            <w:tcW w:w="5524" w:type="dxa"/>
            <w:shd w:val="clear" w:color="auto" w:fill="auto"/>
            <w:vAlign w:val="center"/>
          </w:tcPr>
          <w:p w14:paraId="7158DB2A" w14:textId="5961265E" w:rsidR="00516B05" w:rsidRPr="00A76DC7" w:rsidDel="00AA31A7" w:rsidRDefault="00516B05" w:rsidP="00814664">
            <w:pPr>
              <w:jc w:val="center"/>
              <w:rPr>
                <w:del w:id="160" w:author="BENDRISSOU Sarah" w:date="2025-11-26T16:20:00Z"/>
                <w:rFonts w:ascii="Marianne" w:hAnsi="Marianne" w:cs="Arial"/>
              </w:rPr>
            </w:pPr>
            <w:del w:id="161" w:author="BENDRISSOU Sarah" w:date="2025-11-26T16:20:00Z">
              <w:r w:rsidRPr="00A76DC7" w:rsidDel="00AA31A7">
                <w:rPr>
                  <w:rFonts w:ascii="Marianne" w:hAnsi="Marianne" w:cs="Arial"/>
                </w:rPr>
                <w:delText>Beurre doux congelé</w:delText>
              </w:r>
            </w:del>
          </w:p>
        </w:tc>
        <w:tc>
          <w:tcPr>
            <w:tcW w:w="4394" w:type="dxa"/>
            <w:vAlign w:val="center"/>
          </w:tcPr>
          <w:p w14:paraId="78DCD6B6" w14:textId="3867CF6E" w:rsidR="00516B05" w:rsidRPr="00A76DC7" w:rsidDel="00AA31A7" w:rsidRDefault="00516B05" w:rsidP="00814664">
            <w:pPr>
              <w:jc w:val="center"/>
              <w:rPr>
                <w:del w:id="162" w:author="BENDRISSOU Sarah" w:date="2025-11-26T16:20:00Z"/>
                <w:rFonts w:ascii="Marianne" w:hAnsi="Marianne" w:cs="Arial"/>
              </w:rPr>
            </w:pPr>
            <w:del w:id="163" w:author="BENDRISSOU Sarah" w:date="2025-11-26T16:20:00Z">
              <w:r w:rsidRPr="00A76DC7" w:rsidDel="00AA31A7">
                <w:rPr>
                  <w:rFonts w:ascii="Marianne" w:hAnsi="Marianne" w:cs="Arial"/>
                </w:rPr>
                <w:delText>Filets de lieu noir surgelés</w:delText>
              </w:r>
            </w:del>
          </w:p>
        </w:tc>
      </w:tr>
      <w:tr w:rsidR="00516B05" w:rsidRPr="00A76DC7" w:rsidDel="00AA31A7" w14:paraId="6870CCAD" w14:textId="19CD2268" w:rsidTr="00D701B5">
        <w:tblPrEx>
          <w:tblW w:w="9918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PrExChange w:id="164" w:author="BENDRISSOU Sarah" w:date="2025-11-18T09:58:00Z">
            <w:tblPrEx>
              <w:tblW w:w="99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</w:tblPrEx>
          </w:tblPrExChange>
        </w:tblPrEx>
        <w:trPr>
          <w:trHeight w:val="360"/>
          <w:jc w:val="center"/>
          <w:del w:id="165" w:author="BENDRISSOU Sarah" w:date="2025-11-26T16:20:00Z"/>
          <w:trPrChange w:id="166" w:author="BENDRISSOU Sarah" w:date="2025-11-18T09:58:00Z">
            <w:trPr>
              <w:trHeight w:val="360"/>
              <w:jc w:val="center"/>
            </w:trPr>
          </w:trPrChange>
        </w:trPr>
        <w:tc>
          <w:tcPr>
            <w:tcW w:w="5524" w:type="dxa"/>
            <w:shd w:val="clear" w:color="auto" w:fill="auto"/>
            <w:vAlign w:val="center"/>
            <w:tcPrChange w:id="167" w:author="BENDRISSOU Sarah" w:date="2025-11-18T09:58:00Z">
              <w:tcPr>
                <w:tcW w:w="5524" w:type="dxa"/>
                <w:shd w:val="clear" w:color="auto" w:fill="auto"/>
                <w:vAlign w:val="center"/>
              </w:tcPr>
            </w:tcPrChange>
          </w:tcPr>
          <w:p w14:paraId="0AD162F0" w14:textId="100C2071" w:rsidR="00516B05" w:rsidRPr="00A76DC7" w:rsidDel="00AA31A7" w:rsidRDefault="009F232B" w:rsidP="00D701B5">
            <w:pPr>
              <w:jc w:val="center"/>
              <w:rPr>
                <w:del w:id="168" w:author="BENDRISSOU Sarah" w:date="2025-11-26T16:20:00Z"/>
                <w:rFonts w:ascii="Marianne" w:hAnsi="Marianne" w:cs="Arial"/>
              </w:rPr>
            </w:pPr>
            <w:del w:id="169" w:author="BENDRISSOU Sarah" w:date="2025-11-26T16:20:00Z">
              <w:r w:rsidRPr="00A76DC7" w:rsidDel="00AA31A7">
                <w:rPr>
                  <w:rFonts w:ascii="Marianne" w:hAnsi="Marianne" w:cs="Arial"/>
                </w:rPr>
                <w:delText>Cuisses déjointées</w:delText>
              </w:r>
            </w:del>
            <w:del w:id="170" w:author="BENDRISSOU Sarah" w:date="2025-11-18T09:58:00Z">
              <w:r w:rsidRPr="00A76DC7" w:rsidDel="00D701B5">
                <w:rPr>
                  <w:rFonts w:ascii="Marianne" w:hAnsi="Marianne" w:cs="Arial"/>
                </w:rPr>
                <w:delText xml:space="preserve"> </w:delText>
              </w:r>
              <w:r w:rsidR="00DD5874" w:rsidDel="00D701B5">
                <w:rPr>
                  <w:rFonts w:ascii="Marianne" w:hAnsi="Marianne" w:cs="Arial"/>
                </w:rPr>
                <w:delText xml:space="preserve">et filets </w:delText>
              </w:r>
            </w:del>
            <w:del w:id="171" w:author="BENDRISSOU Sarah" w:date="2025-11-26T16:20:00Z">
              <w:r w:rsidR="00DD5874" w:rsidDel="00AA31A7">
                <w:rPr>
                  <w:rFonts w:ascii="Marianne" w:hAnsi="Marianne" w:cs="Arial"/>
                </w:rPr>
                <w:delText>surgelé</w:delText>
              </w:r>
              <w:r w:rsidRPr="00A76DC7" w:rsidDel="00AA31A7">
                <w:rPr>
                  <w:rFonts w:ascii="Marianne" w:hAnsi="Marianne" w:cs="Arial"/>
                </w:rPr>
                <w:delText>s de poulet certifié (CCP)</w:delText>
              </w:r>
            </w:del>
          </w:p>
        </w:tc>
        <w:tc>
          <w:tcPr>
            <w:tcW w:w="4394" w:type="dxa"/>
            <w:vAlign w:val="center"/>
            <w:tcPrChange w:id="172" w:author="BENDRISSOU Sarah" w:date="2025-11-18T09:58:00Z">
              <w:tcPr>
                <w:tcW w:w="4394" w:type="dxa"/>
                <w:tcBorders>
                  <w:bottom w:val="single" w:sz="4" w:space="0" w:color="auto"/>
                </w:tcBorders>
                <w:vAlign w:val="center"/>
              </w:tcPr>
            </w:tcPrChange>
          </w:tcPr>
          <w:p w14:paraId="1DCD4F88" w14:textId="48A5C040" w:rsidR="00516B05" w:rsidRPr="00A76DC7" w:rsidDel="00AA31A7" w:rsidRDefault="00516B05" w:rsidP="00814664">
            <w:pPr>
              <w:jc w:val="center"/>
              <w:rPr>
                <w:del w:id="173" w:author="BENDRISSOU Sarah" w:date="2025-11-26T16:20:00Z"/>
                <w:rFonts w:ascii="Marianne" w:hAnsi="Marianne" w:cs="Arial"/>
              </w:rPr>
            </w:pPr>
            <w:del w:id="174" w:author="BENDRISSOU Sarah" w:date="2025-11-26T16:20:00Z">
              <w:r w:rsidRPr="00A76DC7" w:rsidDel="00AA31A7">
                <w:rPr>
                  <w:rFonts w:ascii="Marianne" w:hAnsi="Marianne" w:cs="Arial"/>
                </w:rPr>
                <w:delText>Steak haché surgelé de bœuf 15% MG</w:delText>
              </w:r>
            </w:del>
          </w:p>
        </w:tc>
      </w:tr>
    </w:tbl>
    <w:p w14:paraId="79F03332" w14:textId="7B347DA9" w:rsidR="00C763F8" w:rsidRDefault="00C763F8" w:rsidP="00DC0256">
      <w:pPr>
        <w:jc w:val="both"/>
        <w:rPr>
          <w:rFonts w:ascii="Marianne" w:hAnsi="Marianne"/>
          <w:lang w:eastAsia="x-none"/>
        </w:rPr>
      </w:pPr>
    </w:p>
    <w:p w14:paraId="27C5C404" w14:textId="77777777" w:rsidR="002C7FDA" w:rsidRPr="00782D63" w:rsidRDefault="002C7FDA" w:rsidP="00DC0256">
      <w:pPr>
        <w:jc w:val="both"/>
        <w:rPr>
          <w:rFonts w:ascii="Marianne" w:hAnsi="Marianne"/>
          <w:lang w:eastAsia="x-none"/>
        </w:rPr>
      </w:pPr>
    </w:p>
    <w:sectPr w:rsidR="002C7FDA" w:rsidRPr="00782D63" w:rsidSect="00B859B7">
      <w:pgSz w:w="11906" w:h="16838"/>
      <w:pgMar w:top="720" w:right="720" w:bottom="720" w:left="720" w:header="708" w:footer="134" w:gutter="0"/>
      <w:cols w:space="708"/>
      <w:titlePg/>
      <w:docGrid w:linePitch="360"/>
      <w:sectPrChange w:id="175" w:author="BENDRISSOU Sarah" w:date="2025-11-26T16:12:00Z">
        <w:sectPr w:rsidR="002C7FDA" w:rsidRPr="00782D63" w:rsidSect="00B859B7">
          <w:pgMar w:top="720" w:right="720" w:bottom="720" w:left="720" w:header="708" w:footer="134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0E8B32" w14:textId="77777777" w:rsidR="0073542F" w:rsidRDefault="0073542F" w:rsidP="0073542F">
      <w:r>
        <w:separator/>
      </w:r>
    </w:p>
  </w:endnote>
  <w:endnote w:type="continuationSeparator" w:id="0">
    <w:p w14:paraId="3631A006" w14:textId="77777777" w:rsidR="0073542F" w:rsidRDefault="0073542F" w:rsidP="00735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03"/>
      <w:gridCol w:w="3234"/>
      <w:gridCol w:w="2294"/>
      <w:gridCol w:w="1852"/>
    </w:tblGrid>
    <w:tr w:rsidR="0073542F" w:rsidRPr="004F7B01" w14:paraId="1C46FEFA" w14:textId="77777777" w:rsidTr="000F075D">
      <w:trPr>
        <w:trHeight w:val="842"/>
        <w:jc w:val="center"/>
      </w:trPr>
      <w:tc>
        <w:tcPr>
          <w:tcW w:w="2103" w:type="dxa"/>
          <w:vAlign w:val="center"/>
        </w:tcPr>
        <w:p w14:paraId="0AC8244D" w14:textId="77777777" w:rsidR="0073542F" w:rsidRPr="00417F5E" w:rsidRDefault="0073542F" w:rsidP="0073542F">
          <w:pPr>
            <w:pStyle w:val="Pieddepage"/>
            <w:jc w:val="center"/>
            <w:rPr>
              <w:rFonts w:ascii="Arial" w:hAnsi="Arial" w:cs="Arial"/>
              <w:color w:val="5F5F5F"/>
            </w:rPr>
          </w:pPr>
          <w:r w:rsidRPr="00417F5E">
            <w:rPr>
              <w:rFonts w:ascii="Arial" w:hAnsi="Arial" w:cs="Arial"/>
              <w:noProof/>
              <w:color w:val="5F5F5F"/>
            </w:rPr>
            <w:drawing>
              <wp:inline distT="0" distB="0" distL="0" distR="0" wp14:anchorId="26A12970" wp14:editId="692C9417">
                <wp:extent cx="838200" cy="381000"/>
                <wp:effectExtent l="0" t="0" r="0" b="0"/>
                <wp:docPr id="10" name="Image 10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2181" t="11583" r="11253" b="11161"/>
                        <a:stretch/>
                      </pic:blipFill>
                      <pic:spPr bwMode="auto">
                        <a:xfrm>
                          <a:off x="0" y="0"/>
                          <a:ext cx="845824" cy="384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4" w:type="dxa"/>
          <w:vAlign w:val="center"/>
        </w:tcPr>
        <w:p w14:paraId="4EB89E8D" w14:textId="68664B8D" w:rsidR="00516B05" w:rsidRPr="00516B05" w:rsidRDefault="00516B05" w:rsidP="00516B05">
          <w:pPr>
            <w:pStyle w:val="Pieddepage"/>
            <w:jc w:val="center"/>
            <w:rPr>
              <w:rFonts w:ascii="Marianne" w:hAnsi="Marianne"/>
              <w:b/>
              <w:bCs/>
              <w:color w:val="0070C0"/>
            </w:rPr>
          </w:pPr>
          <w:r w:rsidRPr="00516B05">
            <w:rPr>
              <w:rFonts w:ascii="Marianne" w:hAnsi="Marianne"/>
              <w:b/>
              <w:bCs/>
              <w:color w:val="0070C0"/>
            </w:rPr>
            <w:t>FSE + 202</w:t>
          </w:r>
          <w:r w:rsidR="00407134">
            <w:rPr>
              <w:rFonts w:ascii="Marianne" w:hAnsi="Marianne"/>
              <w:b/>
              <w:bCs/>
              <w:color w:val="0070C0"/>
            </w:rPr>
            <w:t>6</w:t>
          </w:r>
        </w:p>
        <w:p w14:paraId="673C5DD0" w14:textId="1BA758F9" w:rsidR="0073542F" w:rsidRPr="004A6DE4" w:rsidRDefault="00516B05" w:rsidP="00516B05">
          <w:pPr>
            <w:widowControl w:val="0"/>
            <w:kinsoku w:val="0"/>
            <w:overflowPunct w:val="0"/>
            <w:jc w:val="center"/>
            <w:textAlignment w:val="baseline"/>
            <w:rPr>
              <w:rFonts w:ascii="Arial" w:hAnsi="Arial" w:cs="Arial"/>
              <w:b/>
              <w:sz w:val="18"/>
              <w:szCs w:val="18"/>
            </w:rPr>
          </w:pPr>
          <w:r w:rsidRPr="00516B05">
            <w:rPr>
              <w:rFonts w:ascii="Marianne" w:hAnsi="Marianne"/>
              <w:b/>
              <w:bCs/>
              <w:color w:val="0070C0"/>
            </w:rPr>
            <w:t>Produits frais et surgelés</w:t>
          </w:r>
        </w:p>
      </w:tc>
      <w:tc>
        <w:tcPr>
          <w:tcW w:w="2294" w:type="dxa"/>
          <w:vAlign w:val="center"/>
        </w:tcPr>
        <w:p w14:paraId="21E07862" w14:textId="77777777" w:rsidR="0073542F" w:rsidRPr="00516B05" w:rsidRDefault="0073542F" w:rsidP="0073542F">
          <w:pPr>
            <w:pStyle w:val="Pieddepage"/>
            <w:jc w:val="center"/>
            <w:rPr>
              <w:rFonts w:ascii="Marianne" w:hAnsi="Marianne" w:cs="Arial"/>
              <w:b/>
              <w:color w:val="538135" w:themeColor="accent6" w:themeShade="BF"/>
            </w:rPr>
          </w:pPr>
          <w:r w:rsidRPr="00516B05">
            <w:rPr>
              <w:rFonts w:ascii="Marianne" w:hAnsi="Marianne" w:cs="Arial"/>
              <w:b/>
              <w:color w:val="538135" w:themeColor="accent6" w:themeShade="BF"/>
            </w:rPr>
            <w:t>RC</w:t>
          </w:r>
        </w:p>
        <w:p w14:paraId="3B77056B" w14:textId="77777777" w:rsidR="0073542F" w:rsidRPr="00417F5E" w:rsidRDefault="0073542F" w:rsidP="0073542F">
          <w:pPr>
            <w:pStyle w:val="Pieddepage"/>
            <w:jc w:val="center"/>
            <w:rPr>
              <w:rFonts w:ascii="Arial" w:hAnsi="Arial" w:cs="Arial"/>
              <w:b/>
              <w:color w:val="5F5F5F"/>
            </w:rPr>
          </w:pPr>
          <w:r w:rsidRPr="00516B05">
            <w:rPr>
              <w:rFonts w:ascii="Marianne" w:hAnsi="Marianne" w:cs="Arial"/>
              <w:b/>
              <w:color w:val="0070C0"/>
            </w:rPr>
            <w:t>Annexe 1.1</w:t>
          </w:r>
        </w:p>
      </w:tc>
      <w:tc>
        <w:tcPr>
          <w:tcW w:w="1852" w:type="dxa"/>
          <w:vAlign w:val="center"/>
        </w:tcPr>
        <w:p w14:paraId="6017AE17" w14:textId="77777777" w:rsidR="0073542F" w:rsidRPr="00516B05" w:rsidRDefault="0073542F" w:rsidP="0073542F">
          <w:pPr>
            <w:pStyle w:val="Pieddepage"/>
            <w:jc w:val="center"/>
            <w:rPr>
              <w:rFonts w:ascii="Marianne" w:hAnsi="Marianne" w:cs="Arial"/>
              <w:b/>
              <w:color w:val="538135" w:themeColor="accent6" w:themeShade="BF"/>
            </w:rPr>
          </w:pPr>
          <w:r w:rsidRPr="00516B05">
            <w:rPr>
              <w:rFonts w:ascii="Marianne" w:hAnsi="Marianne" w:cs="Arial"/>
              <w:b/>
              <w:color w:val="538135" w:themeColor="accent6" w:themeShade="BF"/>
            </w:rPr>
            <w:t>Page</w:t>
          </w:r>
        </w:p>
        <w:p w14:paraId="077E887E" w14:textId="450B9590" w:rsidR="0073542F" w:rsidRPr="00417F5E" w:rsidRDefault="0073542F" w:rsidP="0073542F">
          <w:pPr>
            <w:pStyle w:val="Pieddepage"/>
            <w:jc w:val="center"/>
            <w:rPr>
              <w:rFonts w:ascii="Arial" w:hAnsi="Arial" w:cs="Arial"/>
              <w:b/>
              <w:color w:val="5F5F5F"/>
            </w:rPr>
          </w:pPr>
          <w:r w:rsidRPr="00516B05">
            <w:rPr>
              <w:rStyle w:val="Numrodepage"/>
              <w:rFonts w:ascii="Marianne" w:hAnsi="Marianne" w:cs="Arial"/>
              <w:b/>
              <w:color w:val="0070C0"/>
            </w:rPr>
            <w:fldChar w:fldCharType="begin"/>
          </w:r>
          <w:r w:rsidRPr="00516B05">
            <w:rPr>
              <w:rStyle w:val="Numrodepage"/>
              <w:rFonts w:ascii="Marianne" w:hAnsi="Marianne" w:cs="Arial"/>
              <w:b/>
              <w:color w:val="0070C0"/>
            </w:rPr>
            <w:instrText xml:space="preserve"> PAGE </w:instrText>
          </w:r>
          <w:r w:rsidRPr="00516B05">
            <w:rPr>
              <w:rStyle w:val="Numrodepage"/>
              <w:rFonts w:ascii="Marianne" w:hAnsi="Marianne" w:cs="Arial"/>
              <w:b/>
              <w:color w:val="0070C0"/>
            </w:rPr>
            <w:fldChar w:fldCharType="separate"/>
          </w:r>
          <w:r w:rsidR="00D12C4F">
            <w:rPr>
              <w:rStyle w:val="Numrodepage"/>
              <w:rFonts w:ascii="Marianne" w:hAnsi="Marianne" w:cs="Arial"/>
              <w:b/>
              <w:noProof/>
              <w:color w:val="0070C0"/>
            </w:rPr>
            <w:t>4</w:t>
          </w:r>
          <w:r w:rsidRPr="00516B05">
            <w:rPr>
              <w:rStyle w:val="Numrodepage"/>
              <w:rFonts w:ascii="Marianne" w:hAnsi="Marianne" w:cs="Arial"/>
              <w:b/>
              <w:color w:val="0070C0"/>
            </w:rPr>
            <w:fldChar w:fldCharType="end"/>
          </w:r>
          <w:r w:rsidRPr="00516B05">
            <w:rPr>
              <w:rStyle w:val="Numrodepage"/>
              <w:rFonts w:ascii="Marianne" w:hAnsi="Marianne" w:cs="Arial"/>
              <w:b/>
              <w:color w:val="0070C0"/>
            </w:rPr>
            <w:t>/</w:t>
          </w:r>
          <w:r w:rsidRPr="00516B05">
            <w:rPr>
              <w:rStyle w:val="Numrodepage"/>
              <w:rFonts w:ascii="Marianne" w:hAnsi="Marianne" w:cs="Arial"/>
              <w:b/>
              <w:color w:val="0070C0"/>
            </w:rPr>
            <w:fldChar w:fldCharType="begin"/>
          </w:r>
          <w:r w:rsidRPr="00516B05">
            <w:rPr>
              <w:rStyle w:val="Numrodepage"/>
              <w:rFonts w:ascii="Marianne" w:hAnsi="Marianne" w:cs="Arial"/>
              <w:b/>
              <w:color w:val="0070C0"/>
            </w:rPr>
            <w:instrText xml:space="preserve"> NUMPAGES </w:instrText>
          </w:r>
          <w:r w:rsidRPr="00516B05">
            <w:rPr>
              <w:rStyle w:val="Numrodepage"/>
              <w:rFonts w:ascii="Marianne" w:hAnsi="Marianne" w:cs="Arial"/>
              <w:b/>
              <w:color w:val="0070C0"/>
            </w:rPr>
            <w:fldChar w:fldCharType="separate"/>
          </w:r>
          <w:r w:rsidR="00D12C4F">
            <w:rPr>
              <w:rStyle w:val="Numrodepage"/>
              <w:rFonts w:ascii="Marianne" w:hAnsi="Marianne" w:cs="Arial"/>
              <w:b/>
              <w:noProof/>
              <w:color w:val="0070C0"/>
            </w:rPr>
            <w:t>4</w:t>
          </w:r>
          <w:r w:rsidRPr="00516B05">
            <w:rPr>
              <w:rStyle w:val="Numrodepage"/>
              <w:rFonts w:ascii="Marianne" w:hAnsi="Marianne" w:cs="Arial"/>
              <w:b/>
              <w:color w:val="0070C0"/>
            </w:rPr>
            <w:fldChar w:fldCharType="end"/>
          </w:r>
        </w:p>
      </w:tc>
    </w:tr>
  </w:tbl>
  <w:p w14:paraId="6AB06EF2" w14:textId="77777777" w:rsidR="0073542F" w:rsidRDefault="0073542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0D75D" w14:textId="77777777" w:rsidR="0055125B" w:rsidRDefault="0055125B" w:rsidP="0055125B">
    <w:pPr>
      <w:pStyle w:val="Pieddepage"/>
      <w:tabs>
        <w:tab w:val="clear" w:pos="4536"/>
        <w:tab w:val="clear" w:pos="9072"/>
        <w:tab w:val="left" w:pos="2255"/>
      </w:tabs>
    </w:pPr>
    <w:r>
      <w:tab/>
    </w:r>
  </w:p>
  <w:tbl>
    <w:tblPr>
      <w:tblW w:w="948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03"/>
      <w:gridCol w:w="3234"/>
      <w:gridCol w:w="2294"/>
      <w:gridCol w:w="1852"/>
    </w:tblGrid>
    <w:tr w:rsidR="0055125B" w:rsidRPr="004F7B01" w14:paraId="79B72760" w14:textId="77777777" w:rsidTr="000F075D">
      <w:trPr>
        <w:trHeight w:val="842"/>
        <w:jc w:val="center"/>
      </w:trPr>
      <w:tc>
        <w:tcPr>
          <w:tcW w:w="2103" w:type="dxa"/>
          <w:vAlign w:val="center"/>
        </w:tcPr>
        <w:p w14:paraId="0272E24E" w14:textId="77777777" w:rsidR="0055125B" w:rsidRPr="00417F5E" w:rsidRDefault="0055125B" w:rsidP="0055125B">
          <w:pPr>
            <w:pStyle w:val="Pieddepage"/>
            <w:jc w:val="center"/>
            <w:rPr>
              <w:rFonts w:ascii="Arial" w:hAnsi="Arial" w:cs="Arial"/>
              <w:color w:val="5F5F5F"/>
            </w:rPr>
          </w:pPr>
          <w:r w:rsidRPr="00417F5E">
            <w:rPr>
              <w:rFonts w:ascii="Arial" w:hAnsi="Arial" w:cs="Arial"/>
              <w:noProof/>
              <w:color w:val="5F5F5F"/>
            </w:rPr>
            <w:drawing>
              <wp:inline distT="0" distB="0" distL="0" distR="0" wp14:anchorId="026E8BAF" wp14:editId="7225611B">
                <wp:extent cx="894715" cy="371475"/>
                <wp:effectExtent l="0" t="0" r="635" b="9525"/>
                <wp:docPr id="11" name="Image 1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567" t="9653" r="8684" b="15005"/>
                        <a:stretch/>
                      </pic:blipFill>
                      <pic:spPr bwMode="auto">
                        <a:xfrm>
                          <a:off x="0" y="0"/>
                          <a:ext cx="903084" cy="37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4" w:type="dxa"/>
          <w:vAlign w:val="center"/>
        </w:tcPr>
        <w:p w14:paraId="3DF7B27D" w14:textId="77777777" w:rsidR="00407134" w:rsidRDefault="00BD410F" w:rsidP="00BD410F">
          <w:pPr>
            <w:pStyle w:val="Pieddepage"/>
            <w:jc w:val="center"/>
            <w:rPr>
              <w:rFonts w:ascii="Marianne" w:hAnsi="Marianne"/>
              <w:b/>
              <w:bCs/>
              <w:color w:val="00B0F0"/>
              <w:sz w:val="22"/>
              <w:szCs w:val="22"/>
            </w:rPr>
          </w:pPr>
          <w:r w:rsidRPr="00101320">
            <w:rPr>
              <w:rFonts w:ascii="Marianne" w:hAnsi="Marianne"/>
              <w:b/>
              <w:bCs/>
              <w:color w:val="00B0F0"/>
              <w:sz w:val="22"/>
              <w:szCs w:val="22"/>
            </w:rPr>
            <w:t xml:space="preserve">FSE + </w:t>
          </w:r>
          <w:r w:rsidR="00A76DC7">
            <w:rPr>
              <w:rFonts w:ascii="Marianne" w:hAnsi="Marianne"/>
              <w:b/>
              <w:bCs/>
              <w:color w:val="00B0F0"/>
              <w:sz w:val="22"/>
              <w:szCs w:val="22"/>
            </w:rPr>
            <w:t>202</w:t>
          </w:r>
          <w:r w:rsidR="00407134">
            <w:rPr>
              <w:rFonts w:ascii="Marianne" w:hAnsi="Marianne"/>
              <w:b/>
              <w:bCs/>
              <w:color w:val="00B0F0"/>
              <w:sz w:val="22"/>
              <w:szCs w:val="22"/>
            </w:rPr>
            <w:t>6</w:t>
          </w:r>
        </w:p>
        <w:p w14:paraId="0C6083CF" w14:textId="1A31E659" w:rsidR="0055125B" w:rsidRPr="00407134" w:rsidRDefault="00BD410F" w:rsidP="00407134">
          <w:pPr>
            <w:pStyle w:val="Pieddepage"/>
            <w:jc w:val="center"/>
            <w:rPr>
              <w:rFonts w:ascii="Marianne" w:hAnsi="Marianne"/>
              <w:b/>
              <w:bCs/>
              <w:color w:val="00B0F0"/>
              <w:sz w:val="22"/>
              <w:szCs w:val="22"/>
            </w:rPr>
          </w:pPr>
          <w:r w:rsidRPr="00101320">
            <w:rPr>
              <w:rFonts w:ascii="Marianne" w:hAnsi="Marianne"/>
              <w:b/>
              <w:bCs/>
              <w:color w:val="00B0F0"/>
              <w:sz w:val="22"/>
              <w:szCs w:val="22"/>
            </w:rPr>
            <w:t xml:space="preserve">Produits </w:t>
          </w:r>
          <w:r w:rsidR="00B3230B">
            <w:rPr>
              <w:rFonts w:ascii="Marianne" w:hAnsi="Marianne"/>
              <w:b/>
              <w:bCs/>
              <w:color w:val="00B0F0"/>
              <w:sz w:val="22"/>
              <w:szCs w:val="22"/>
            </w:rPr>
            <w:t>Frais et surgelés</w:t>
          </w:r>
        </w:p>
      </w:tc>
      <w:tc>
        <w:tcPr>
          <w:tcW w:w="2294" w:type="dxa"/>
          <w:vAlign w:val="center"/>
        </w:tcPr>
        <w:p w14:paraId="6DAD5BE3" w14:textId="77777777" w:rsidR="0055125B" w:rsidRPr="008056DF" w:rsidRDefault="0055125B" w:rsidP="0055125B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8056DF">
            <w:rPr>
              <w:rFonts w:ascii="Marianne" w:hAnsi="Marianne" w:cs="Arial"/>
              <w:b/>
              <w:color w:val="5F5F5F"/>
            </w:rPr>
            <w:t>RC</w:t>
          </w:r>
        </w:p>
        <w:p w14:paraId="2EAB136F" w14:textId="77777777" w:rsidR="0055125B" w:rsidRPr="008056DF" w:rsidRDefault="0055125B" w:rsidP="0055125B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8056DF">
            <w:rPr>
              <w:rFonts w:ascii="Marianne" w:hAnsi="Marianne" w:cs="Arial"/>
              <w:b/>
              <w:color w:val="5F5F5F"/>
            </w:rPr>
            <w:t>Annexe 1.1</w:t>
          </w:r>
        </w:p>
      </w:tc>
      <w:tc>
        <w:tcPr>
          <w:tcW w:w="1852" w:type="dxa"/>
          <w:vAlign w:val="center"/>
        </w:tcPr>
        <w:p w14:paraId="74155D51" w14:textId="77777777" w:rsidR="0055125B" w:rsidRPr="008056DF" w:rsidRDefault="0055125B" w:rsidP="0055125B">
          <w:pPr>
            <w:pStyle w:val="Pieddepage"/>
            <w:jc w:val="center"/>
            <w:rPr>
              <w:rFonts w:ascii="Marianne" w:hAnsi="Marianne" w:cs="Arial"/>
              <w:color w:val="5F5F5F"/>
            </w:rPr>
          </w:pPr>
          <w:r w:rsidRPr="008056DF">
            <w:rPr>
              <w:rFonts w:ascii="Marianne" w:hAnsi="Marianne" w:cs="Arial"/>
              <w:color w:val="5F5F5F"/>
            </w:rPr>
            <w:t>Page</w:t>
          </w:r>
        </w:p>
        <w:p w14:paraId="72A9DE04" w14:textId="23CD956B" w:rsidR="0055125B" w:rsidRPr="008056DF" w:rsidRDefault="0055125B" w:rsidP="0055125B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instrText xml:space="preserve"> PAGE </w:instrText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D12C4F">
            <w:rPr>
              <w:rStyle w:val="Numrodepage"/>
              <w:rFonts w:ascii="Marianne" w:hAnsi="Marianne" w:cs="Arial"/>
              <w:b/>
              <w:noProof/>
              <w:color w:val="5F5F5F"/>
            </w:rPr>
            <w:t>3</w:t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t>/</w:t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instrText xml:space="preserve"> NUMPAGES </w:instrText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D12C4F">
            <w:rPr>
              <w:rStyle w:val="Numrodepage"/>
              <w:rFonts w:ascii="Marianne" w:hAnsi="Marianne" w:cs="Arial"/>
              <w:b/>
              <w:noProof/>
              <w:color w:val="5F5F5F"/>
            </w:rPr>
            <w:t>4</w:t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</w:p>
      </w:tc>
    </w:tr>
  </w:tbl>
  <w:p w14:paraId="4E67FEA6" w14:textId="590BB80E" w:rsidR="0055125B" w:rsidRDefault="0055125B" w:rsidP="0055125B">
    <w:pPr>
      <w:pStyle w:val="Pieddepage"/>
      <w:tabs>
        <w:tab w:val="clear" w:pos="4536"/>
        <w:tab w:val="clear" w:pos="9072"/>
        <w:tab w:val="left" w:pos="22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12A830" w14:textId="77777777" w:rsidR="0073542F" w:rsidRDefault="0073542F" w:rsidP="0073542F">
      <w:r>
        <w:separator/>
      </w:r>
    </w:p>
  </w:footnote>
  <w:footnote w:type="continuationSeparator" w:id="0">
    <w:p w14:paraId="6E4DCC5F" w14:textId="77777777" w:rsidR="0073542F" w:rsidRDefault="0073542F" w:rsidP="00735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1204" w:type="dxa"/>
      <w:tblInd w:w="-464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99"/>
      <w:gridCol w:w="8005"/>
    </w:tblGrid>
    <w:tr w:rsidR="0055125B" w14:paraId="301DBC55" w14:textId="77777777" w:rsidTr="0056124D">
      <w:trPr>
        <w:trHeight w:val="340"/>
      </w:trPr>
      <w:tc>
        <w:tcPr>
          <w:tcW w:w="3199" w:type="dxa"/>
          <w:tcBorders>
            <w:top w:val="thinThickSmallGap" w:sz="18" w:space="0" w:color="auto"/>
            <w:bottom w:val="thickThinSmallGap" w:sz="18" w:space="0" w:color="auto"/>
            <w:right w:val="thinThickSmallGap" w:sz="18" w:space="0" w:color="auto"/>
          </w:tcBorders>
          <w:shd w:val="clear" w:color="auto" w:fill="D9E2F3" w:themeFill="accent5" w:themeFillTint="33"/>
          <w:vAlign w:val="center"/>
        </w:tcPr>
        <w:p w14:paraId="62FFEA35" w14:textId="77777777" w:rsidR="0055125B" w:rsidRPr="00010A03" w:rsidRDefault="0055125B" w:rsidP="0055125B">
          <w:pPr>
            <w:autoSpaceDE w:val="0"/>
            <w:autoSpaceDN w:val="0"/>
            <w:adjustRightInd w:val="0"/>
            <w:spacing w:before="80" w:after="80"/>
            <w:jc w:val="center"/>
            <w:rPr>
              <w:rFonts w:ascii="Marianne" w:hAnsi="Marianne" w:cs="Arial"/>
              <w:b/>
              <w:sz w:val="24"/>
            </w:rPr>
          </w:pPr>
          <w:r w:rsidRPr="00010A03">
            <w:rPr>
              <w:rFonts w:ascii="Marianne" w:hAnsi="Marianne" w:cs="Arial"/>
              <w:b/>
              <w:sz w:val="24"/>
            </w:rPr>
            <w:t>ANNEXE 1</w:t>
          </w:r>
        </w:p>
        <w:p w14:paraId="0EC8E479" w14:textId="77777777" w:rsidR="0055125B" w:rsidRPr="0073542F" w:rsidRDefault="0055125B" w:rsidP="0055125B">
          <w:pPr>
            <w:autoSpaceDE w:val="0"/>
            <w:autoSpaceDN w:val="0"/>
            <w:adjustRightInd w:val="0"/>
            <w:spacing w:before="80" w:after="80"/>
            <w:jc w:val="center"/>
            <w:rPr>
              <w:rFonts w:ascii="Arial" w:hAnsi="Arial" w:cs="Arial"/>
              <w:b/>
            </w:rPr>
          </w:pPr>
          <w:r w:rsidRPr="00010A03">
            <w:rPr>
              <w:rFonts w:ascii="Marianne" w:hAnsi="Marianne" w:cs="Arial"/>
              <w:b/>
            </w:rPr>
            <w:t>Eléments à remettre au titre de l’offre</w:t>
          </w:r>
        </w:p>
      </w:tc>
      <w:tc>
        <w:tcPr>
          <w:tcW w:w="8005" w:type="dxa"/>
          <w:tcBorders>
            <w:left w:val="thinThickSmallGap" w:sz="18" w:space="0" w:color="auto"/>
          </w:tcBorders>
          <w:shd w:val="clear" w:color="auto" w:fill="D9E2F3" w:themeFill="accent5" w:themeFillTint="33"/>
          <w:vAlign w:val="center"/>
        </w:tcPr>
        <w:p w14:paraId="4BF1BB0A" w14:textId="77777777" w:rsidR="0055125B" w:rsidRPr="00BD410F" w:rsidRDefault="0055125B" w:rsidP="0055125B">
          <w:pPr>
            <w:autoSpaceDE w:val="0"/>
            <w:autoSpaceDN w:val="0"/>
            <w:adjustRightInd w:val="0"/>
            <w:spacing w:before="80" w:after="80"/>
            <w:jc w:val="center"/>
            <w:rPr>
              <w:rFonts w:ascii="Marianne" w:hAnsi="Marianne" w:cs="Arial"/>
              <w:b/>
              <w:i/>
              <w:sz w:val="24"/>
            </w:rPr>
          </w:pPr>
          <w:r w:rsidRPr="00BD410F">
            <w:rPr>
              <w:rFonts w:ascii="Marianne" w:hAnsi="Marianne" w:cs="Arial"/>
              <w:b/>
              <w:i/>
              <w:sz w:val="24"/>
            </w:rPr>
            <w:t>Annexe 1.1</w:t>
          </w:r>
        </w:p>
        <w:p w14:paraId="13A15A9C" w14:textId="36507AA5" w:rsidR="0055125B" w:rsidRPr="009D048B" w:rsidRDefault="0055125B" w:rsidP="00010A03">
          <w:pPr>
            <w:autoSpaceDE w:val="0"/>
            <w:autoSpaceDN w:val="0"/>
            <w:adjustRightInd w:val="0"/>
            <w:spacing w:before="80" w:after="80"/>
            <w:jc w:val="center"/>
            <w:rPr>
              <w:rFonts w:ascii="Arial" w:hAnsi="Arial" w:cs="Arial"/>
              <w:b/>
              <w:u w:val="single"/>
              <w:rPrChange w:id="33" w:author="BENDRISSOU Sarah" w:date="2025-11-18T09:43:00Z">
                <w:rPr>
                  <w:rFonts w:ascii="Arial" w:hAnsi="Arial" w:cs="Arial"/>
                </w:rPr>
              </w:rPrChange>
            </w:rPr>
          </w:pPr>
          <w:r w:rsidRPr="009D048B">
            <w:rPr>
              <w:rFonts w:ascii="Marianne" w:hAnsi="Marianne" w:cs="Arial"/>
              <w:b/>
              <w:sz w:val="24"/>
              <w:u w:val="single"/>
              <w:rPrChange w:id="34" w:author="BENDRISSOU Sarah" w:date="2025-11-18T09:43:00Z">
                <w:rPr>
                  <w:rFonts w:ascii="Marianne" w:hAnsi="Marianne" w:cs="Arial"/>
                  <w:sz w:val="24"/>
                </w:rPr>
              </w:rPrChange>
            </w:rPr>
            <w:t xml:space="preserve">Les </w:t>
          </w:r>
          <w:r w:rsidR="007076EF" w:rsidRPr="009D048B">
            <w:rPr>
              <w:rFonts w:ascii="Marianne" w:hAnsi="Marianne" w:cs="Arial"/>
              <w:b/>
              <w:sz w:val="24"/>
              <w:u w:val="single"/>
              <w:rPrChange w:id="35" w:author="BENDRISSOU Sarah" w:date="2025-11-18T09:43:00Z">
                <w:rPr>
                  <w:rFonts w:ascii="Marianne" w:hAnsi="Marianne" w:cs="Arial"/>
                  <w:sz w:val="24"/>
                </w:rPr>
              </w:rPrChange>
            </w:rPr>
            <w:t xml:space="preserve">produits type échantillons et </w:t>
          </w:r>
          <w:r w:rsidRPr="009D048B">
            <w:rPr>
              <w:rFonts w:ascii="Marianne" w:hAnsi="Marianne" w:cs="Arial"/>
              <w:b/>
              <w:sz w:val="24"/>
              <w:u w:val="single"/>
              <w:rPrChange w:id="36" w:author="BENDRISSOU Sarah" w:date="2025-11-18T09:43:00Z">
                <w:rPr>
                  <w:rFonts w:ascii="Marianne" w:hAnsi="Marianne" w:cs="Arial"/>
                  <w:sz w:val="24"/>
                </w:rPr>
              </w:rPrChange>
            </w:rPr>
            <w:t xml:space="preserve">étiquettes </w:t>
          </w:r>
          <w:r w:rsidR="00010A03" w:rsidRPr="009D048B">
            <w:rPr>
              <w:rFonts w:ascii="Marianne" w:hAnsi="Marianne" w:cs="Arial"/>
              <w:b/>
              <w:sz w:val="24"/>
              <w:u w:val="single"/>
              <w:rPrChange w:id="37" w:author="BENDRISSOU Sarah" w:date="2025-11-18T09:43:00Z">
                <w:rPr>
                  <w:rFonts w:ascii="Marianne" w:hAnsi="Marianne" w:cs="Arial"/>
                  <w:sz w:val="24"/>
                </w:rPr>
              </w:rPrChange>
            </w:rPr>
            <w:t xml:space="preserve">des </w:t>
          </w:r>
          <w:r w:rsidRPr="009D048B">
            <w:rPr>
              <w:rFonts w:ascii="Marianne" w:hAnsi="Marianne" w:cs="Arial"/>
              <w:b/>
              <w:sz w:val="24"/>
              <w:u w:val="single"/>
              <w:rPrChange w:id="38" w:author="BENDRISSOU Sarah" w:date="2025-11-18T09:43:00Z">
                <w:rPr>
                  <w:rFonts w:ascii="Marianne" w:hAnsi="Marianne" w:cs="Arial"/>
                  <w:sz w:val="24"/>
                </w:rPr>
              </w:rPrChange>
            </w:rPr>
            <w:t>produits</w:t>
          </w:r>
        </w:p>
      </w:tc>
    </w:tr>
  </w:tbl>
  <w:p w14:paraId="4CF56C4F" w14:textId="77777777" w:rsidR="0055125B" w:rsidRPr="0055125B" w:rsidRDefault="0055125B" w:rsidP="005512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B834ED"/>
    <w:multiLevelType w:val="hybridMultilevel"/>
    <w:tmpl w:val="E77AD4E4"/>
    <w:lvl w:ilvl="0" w:tplc="ED28B082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D2372"/>
    <w:multiLevelType w:val="hybridMultilevel"/>
    <w:tmpl w:val="5AFCDADC"/>
    <w:lvl w:ilvl="0" w:tplc="80D8599E">
      <w:numFmt w:val="bullet"/>
      <w:lvlText w:val=""/>
      <w:lvlJc w:val="left"/>
      <w:pPr>
        <w:ind w:left="1636" w:hanging="360"/>
      </w:pPr>
      <w:rPr>
        <w:rFonts w:ascii="Symbol" w:eastAsia="Times New Roman" w:hAnsi="Symbol" w:cs="Arial" w:hint="default"/>
        <w:b w:val="0"/>
        <w:i w:val="0"/>
        <w:color w:val="0000FF"/>
        <w:u w:val="single"/>
      </w:rPr>
    </w:lvl>
    <w:lvl w:ilvl="1" w:tplc="040C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 w15:restartNumberingAfterBreak="0">
    <w:nsid w:val="08961FFA"/>
    <w:multiLevelType w:val="hybridMultilevel"/>
    <w:tmpl w:val="D310CBD0"/>
    <w:lvl w:ilvl="0" w:tplc="040C000B">
      <w:start w:val="1"/>
      <w:numFmt w:val="bullet"/>
      <w:lvlText w:val=""/>
      <w:lvlJc w:val="left"/>
      <w:pPr>
        <w:ind w:left="1429" w:hanging="720"/>
      </w:pPr>
      <w:rPr>
        <w:rFonts w:ascii="Wingdings" w:hAnsi="Wingdings" w:hint="default"/>
        <w:sz w:val="22"/>
      </w:rPr>
    </w:lvl>
    <w:lvl w:ilvl="1" w:tplc="040C0019">
      <w:start w:val="1"/>
      <w:numFmt w:val="lowerLetter"/>
      <w:lvlText w:val="%2."/>
      <w:lvlJc w:val="left"/>
      <w:pPr>
        <w:ind w:left="1789" w:hanging="360"/>
      </w:pPr>
    </w:lvl>
    <w:lvl w:ilvl="2" w:tplc="6DC48ED8">
      <w:start w:val="1"/>
      <w:numFmt w:val="bullet"/>
      <w:lvlText w:val="□"/>
      <w:lvlJc w:val="left"/>
      <w:pPr>
        <w:ind w:left="2509" w:hanging="180"/>
      </w:pPr>
      <w:rPr>
        <w:rFonts w:ascii="Sylfaen" w:hAnsi="Sylfaen" w:hint="default"/>
      </w:r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E741ED"/>
    <w:multiLevelType w:val="hybridMultilevel"/>
    <w:tmpl w:val="B7D4D434"/>
    <w:lvl w:ilvl="0" w:tplc="040C000B">
      <w:start w:val="1"/>
      <w:numFmt w:val="bullet"/>
      <w:lvlText w:val=""/>
      <w:lvlJc w:val="left"/>
      <w:pPr>
        <w:ind w:left="720" w:hanging="720"/>
      </w:pPr>
      <w:rPr>
        <w:rFonts w:ascii="Wingdings" w:hAnsi="Wingdings" w:hint="default"/>
        <w:sz w:val="22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6DC48ED8">
      <w:start w:val="1"/>
      <w:numFmt w:val="bullet"/>
      <w:lvlText w:val="□"/>
      <w:lvlJc w:val="left"/>
      <w:pPr>
        <w:ind w:left="1800" w:hanging="180"/>
      </w:pPr>
      <w:rPr>
        <w:rFonts w:ascii="Sylfaen" w:hAnsi="Sylfaen" w:hint="default"/>
      </w:r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BD1583"/>
    <w:multiLevelType w:val="multilevel"/>
    <w:tmpl w:val="E28E1F9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42"/>
        </w:tabs>
        <w:ind w:left="1042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16B00BB9"/>
    <w:multiLevelType w:val="hybridMultilevel"/>
    <w:tmpl w:val="A0963BFC"/>
    <w:lvl w:ilvl="0" w:tplc="7CAE98DC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i w:val="0"/>
        <w:sz w:val="2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8D1968"/>
    <w:multiLevelType w:val="hybridMultilevel"/>
    <w:tmpl w:val="52E6AFD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22C52"/>
    <w:multiLevelType w:val="hybridMultilevel"/>
    <w:tmpl w:val="A0963BFC"/>
    <w:lvl w:ilvl="0" w:tplc="7CAE98DC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  <w:i w:val="0"/>
        <w:sz w:val="20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65491"/>
    <w:multiLevelType w:val="multilevel"/>
    <w:tmpl w:val="EDBCFA1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F54142"/>
    <w:multiLevelType w:val="hybridMultilevel"/>
    <w:tmpl w:val="5DCCC3E6"/>
    <w:lvl w:ilvl="0" w:tplc="040C000F">
      <w:start w:val="1"/>
      <w:numFmt w:val="decimal"/>
      <w:lvlText w:val="%1."/>
      <w:lvlJc w:val="left"/>
      <w:pPr>
        <w:ind w:left="1429" w:hanging="720"/>
      </w:pPr>
      <w:rPr>
        <w:rFonts w:hint="default"/>
        <w:sz w:val="22"/>
      </w:rPr>
    </w:lvl>
    <w:lvl w:ilvl="1" w:tplc="040C0019">
      <w:start w:val="1"/>
      <w:numFmt w:val="lowerLetter"/>
      <w:lvlText w:val="%2."/>
      <w:lvlJc w:val="left"/>
      <w:pPr>
        <w:ind w:left="1789" w:hanging="360"/>
      </w:pPr>
    </w:lvl>
    <w:lvl w:ilvl="2" w:tplc="6DC48ED8">
      <w:start w:val="1"/>
      <w:numFmt w:val="bullet"/>
      <w:lvlText w:val="□"/>
      <w:lvlJc w:val="left"/>
      <w:pPr>
        <w:ind w:left="2509" w:hanging="180"/>
      </w:pPr>
      <w:rPr>
        <w:rFonts w:ascii="Sylfaen" w:hAnsi="Sylfaen" w:hint="default"/>
      </w:rPr>
    </w:lvl>
    <w:lvl w:ilvl="3" w:tplc="040C000F">
      <w:start w:val="1"/>
      <w:numFmt w:val="decimal"/>
      <w:lvlText w:val="%4."/>
      <w:lvlJc w:val="left"/>
      <w:pPr>
        <w:ind w:left="3229" w:hanging="360"/>
      </w:pPr>
    </w:lvl>
    <w:lvl w:ilvl="4" w:tplc="040C000D">
      <w:start w:val="1"/>
      <w:numFmt w:val="bullet"/>
      <w:lvlText w:val=""/>
      <w:lvlJc w:val="left"/>
      <w:pPr>
        <w:ind w:left="3949" w:hanging="360"/>
      </w:pPr>
      <w:rPr>
        <w:rFonts w:ascii="Wingdings" w:hAnsi="Wingdings" w:hint="default"/>
      </w:rPr>
    </w:lvl>
    <w:lvl w:ilvl="5" w:tplc="FCB690BA">
      <w:start w:val="1"/>
      <w:numFmt w:val="upperRoman"/>
      <w:lvlText w:val="%6."/>
      <w:lvlJc w:val="left"/>
      <w:pPr>
        <w:ind w:left="5209" w:hanging="720"/>
      </w:pPr>
      <w:rPr>
        <w:rFonts w:hint="default"/>
      </w:r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ACE086F"/>
    <w:multiLevelType w:val="hybridMultilevel"/>
    <w:tmpl w:val="BACA4C26"/>
    <w:lvl w:ilvl="0" w:tplc="E5D00BA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FF758F"/>
    <w:multiLevelType w:val="hybridMultilevel"/>
    <w:tmpl w:val="5F62A6FC"/>
    <w:lvl w:ilvl="0" w:tplc="C61CD1F6">
      <w:numFmt w:val="bullet"/>
      <w:lvlText w:val=""/>
      <w:lvlJc w:val="left"/>
      <w:pPr>
        <w:ind w:left="1163" w:hanging="360"/>
      </w:pPr>
      <w:rPr>
        <w:rFonts w:ascii="Wingdings" w:eastAsia="Calibri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13" w15:restartNumberingAfterBreak="0">
    <w:nsid w:val="7C214C3B"/>
    <w:multiLevelType w:val="multilevel"/>
    <w:tmpl w:val="0CC65D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32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4" w15:restartNumberingAfterBreak="0">
    <w:nsid w:val="7E031878"/>
    <w:multiLevelType w:val="hybridMultilevel"/>
    <w:tmpl w:val="4A643FFE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78DC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 w:hint="default"/>
      </w:rPr>
    </w:lvl>
    <w:lvl w:ilvl="2" w:tplc="48EC193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DA8A8C2E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4"/>
  </w:num>
  <w:num w:numId="3">
    <w:abstractNumId w:val="4"/>
  </w:num>
  <w:num w:numId="4">
    <w:abstractNumId w:val="3"/>
  </w:num>
  <w:num w:numId="5">
    <w:abstractNumId w:val="10"/>
  </w:num>
  <w:num w:numId="6">
    <w:abstractNumId w:val="5"/>
  </w:num>
  <w:num w:numId="7">
    <w:abstractNumId w:val="9"/>
  </w:num>
  <w:num w:numId="8">
    <w:abstractNumId w:val="13"/>
  </w:num>
  <w:num w:numId="9">
    <w:abstractNumId w:val="2"/>
  </w:num>
  <w:num w:numId="10">
    <w:abstractNumId w:val="11"/>
  </w:num>
  <w:num w:numId="11">
    <w:abstractNumId w:val="1"/>
  </w:num>
  <w:num w:numId="12">
    <w:abstractNumId w:val="8"/>
  </w:num>
  <w:num w:numId="13">
    <w:abstractNumId w:val="7"/>
  </w:num>
  <w:num w:numId="14">
    <w:abstractNumId w:val="12"/>
  </w:num>
  <w:num w:numId="15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DRISSOU Sarah">
    <w15:presenceInfo w15:providerId="None" w15:userId="BENDRISSOU Sara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trackRevisions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2F"/>
    <w:rsid w:val="000005BD"/>
    <w:rsid w:val="00010A03"/>
    <w:rsid w:val="00026E31"/>
    <w:rsid w:val="00033CC3"/>
    <w:rsid w:val="00064266"/>
    <w:rsid w:val="000739F1"/>
    <w:rsid w:val="000A2910"/>
    <w:rsid w:val="000B2818"/>
    <w:rsid w:val="000D2434"/>
    <w:rsid w:val="000E4FE7"/>
    <w:rsid w:val="0012523F"/>
    <w:rsid w:val="001315B2"/>
    <w:rsid w:val="00160822"/>
    <w:rsid w:val="00172653"/>
    <w:rsid w:val="001939A9"/>
    <w:rsid w:val="001A0A7C"/>
    <w:rsid w:val="001C3184"/>
    <w:rsid w:val="001D62CE"/>
    <w:rsid w:val="00216359"/>
    <w:rsid w:val="00222F17"/>
    <w:rsid w:val="00273A2D"/>
    <w:rsid w:val="00273CF8"/>
    <w:rsid w:val="002A0300"/>
    <w:rsid w:val="002B5760"/>
    <w:rsid w:val="002B63F6"/>
    <w:rsid w:val="002C7FDA"/>
    <w:rsid w:val="002F6004"/>
    <w:rsid w:val="00306C08"/>
    <w:rsid w:val="003118D4"/>
    <w:rsid w:val="00320B02"/>
    <w:rsid w:val="003E1AF3"/>
    <w:rsid w:val="0040153A"/>
    <w:rsid w:val="00407134"/>
    <w:rsid w:val="004543A1"/>
    <w:rsid w:val="0049288D"/>
    <w:rsid w:val="004A12E6"/>
    <w:rsid w:val="004A16EE"/>
    <w:rsid w:val="004A6DE4"/>
    <w:rsid w:val="004B2AEC"/>
    <w:rsid w:val="004D0C68"/>
    <w:rsid w:val="00510DFA"/>
    <w:rsid w:val="00516B05"/>
    <w:rsid w:val="00542D36"/>
    <w:rsid w:val="00546AB1"/>
    <w:rsid w:val="0055125B"/>
    <w:rsid w:val="0056124D"/>
    <w:rsid w:val="005613E5"/>
    <w:rsid w:val="005B0673"/>
    <w:rsid w:val="005C1537"/>
    <w:rsid w:val="005D2773"/>
    <w:rsid w:val="005E232B"/>
    <w:rsid w:val="006327FB"/>
    <w:rsid w:val="00654A08"/>
    <w:rsid w:val="00672D0F"/>
    <w:rsid w:val="00693F8E"/>
    <w:rsid w:val="006972FC"/>
    <w:rsid w:val="00697E90"/>
    <w:rsid w:val="006A01AE"/>
    <w:rsid w:val="006A3443"/>
    <w:rsid w:val="007076EF"/>
    <w:rsid w:val="00722820"/>
    <w:rsid w:val="0073542F"/>
    <w:rsid w:val="00740D7B"/>
    <w:rsid w:val="00743BE3"/>
    <w:rsid w:val="00744B55"/>
    <w:rsid w:val="00745819"/>
    <w:rsid w:val="007550F7"/>
    <w:rsid w:val="0076769E"/>
    <w:rsid w:val="00782A81"/>
    <w:rsid w:val="00782D63"/>
    <w:rsid w:val="007901A3"/>
    <w:rsid w:val="007D3CC6"/>
    <w:rsid w:val="007F0F30"/>
    <w:rsid w:val="007F56B8"/>
    <w:rsid w:val="008056DF"/>
    <w:rsid w:val="0081302B"/>
    <w:rsid w:val="00843E61"/>
    <w:rsid w:val="00850E5F"/>
    <w:rsid w:val="008554A3"/>
    <w:rsid w:val="0085672E"/>
    <w:rsid w:val="008636B2"/>
    <w:rsid w:val="008764ED"/>
    <w:rsid w:val="008A7D89"/>
    <w:rsid w:val="00917739"/>
    <w:rsid w:val="00960815"/>
    <w:rsid w:val="00971B7E"/>
    <w:rsid w:val="00975394"/>
    <w:rsid w:val="00982FB2"/>
    <w:rsid w:val="009A478A"/>
    <w:rsid w:val="009D048B"/>
    <w:rsid w:val="009E68BE"/>
    <w:rsid w:val="009F232B"/>
    <w:rsid w:val="00A22551"/>
    <w:rsid w:val="00A42BFD"/>
    <w:rsid w:val="00A64EBA"/>
    <w:rsid w:val="00A731A6"/>
    <w:rsid w:val="00A76DC7"/>
    <w:rsid w:val="00A83B6A"/>
    <w:rsid w:val="00A86505"/>
    <w:rsid w:val="00AA31A7"/>
    <w:rsid w:val="00AD5D3B"/>
    <w:rsid w:val="00AF7581"/>
    <w:rsid w:val="00B01613"/>
    <w:rsid w:val="00B27FDC"/>
    <w:rsid w:val="00B3230B"/>
    <w:rsid w:val="00B33134"/>
    <w:rsid w:val="00B37162"/>
    <w:rsid w:val="00B859B7"/>
    <w:rsid w:val="00B91FC0"/>
    <w:rsid w:val="00BD410F"/>
    <w:rsid w:val="00BE6DC7"/>
    <w:rsid w:val="00C10CC2"/>
    <w:rsid w:val="00C21439"/>
    <w:rsid w:val="00C33489"/>
    <w:rsid w:val="00C4711B"/>
    <w:rsid w:val="00C47971"/>
    <w:rsid w:val="00C6741F"/>
    <w:rsid w:val="00C7187F"/>
    <w:rsid w:val="00C763F8"/>
    <w:rsid w:val="00C96938"/>
    <w:rsid w:val="00CA6967"/>
    <w:rsid w:val="00CB4A51"/>
    <w:rsid w:val="00CC0028"/>
    <w:rsid w:val="00CD2114"/>
    <w:rsid w:val="00D12C4F"/>
    <w:rsid w:val="00D30415"/>
    <w:rsid w:val="00D314A8"/>
    <w:rsid w:val="00D701B5"/>
    <w:rsid w:val="00D83718"/>
    <w:rsid w:val="00D96589"/>
    <w:rsid w:val="00DC0256"/>
    <w:rsid w:val="00DC5E47"/>
    <w:rsid w:val="00DD5874"/>
    <w:rsid w:val="00DE254B"/>
    <w:rsid w:val="00DE5F1E"/>
    <w:rsid w:val="00DF1F55"/>
    <w:rsid w:val="00E250D8"/>
    <w:rsid w:val="00E32F9E"/>
    <w:rsid w:val="00E4670C"/>
    <w:rsid w:val="00E80497"/>
    <w:rsid w:val="00E97E85"/>
    <w:rsid w:val="00EC4540"/>
    <w:rsid w:val="00EE29D2"/>
    <w:rsid w:val="00F12EFF"/>
    <w:rsid w:val="00FA541F"/>
    <w:rsid w:val="00FA781D"/>
    <w:rsid w:val="00FD42DF"/>
    <w:rsid w:val="00FD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4C79141C"/>
  <w15:chartTrackingRefBased/>
  <w15:docId w15:val="{102C6E93-EE8A-479D-87CD-3280BB8E7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73542F"/>
    <w:pPr>
      <w:keepNext/>
      <w:pBdr>
        <w:top w:val="thinThickLargeGap" w:sz="24" w:space="1" w:color="auto" w:shadow="1"/>
        <w:left w:val="thinThickLargeGap" w:sz="24" w:space="1" w:color="auto" w:shadow="1"/>
        <w:bottom w:val="thinThickLargeGap" w:sz="24" w:space="0" w:color="auto" w:shadow="1"/>
        <w:right w:val="thinThickLargeGap" w:sz="24" w:space="1" w:color="auto" w:shadow="1"/>
      </w:pBdr>
      <w:shd w:val="clear" w:color="auto" w:fill="E2EFD9"/>
      <w:tabs>
        <w:tab w:val="left" w:pos="284"/>
      </w:tabs>
      <w:jc w:val="center"/>
      <w:outlineLvl w:val="0"/>
    </w:pPr>
    <w:rPr>
      <w:b/>
      <w:sz w:val="28"/>
      <w:szCs w:val="22"/>
    </w:rPr>
  </w:style>
  <w:style w:type="paragraph" w:styleId="Titre2">
    <w:name w:val="heading 2"/>
    <w:basedOn w:val="Normal"/>
    <w:next w:val="Normal"/>
    <w:link w:val="Titre2Car"/>
    <w:qFormat/>
    <w:rsid w:val="0073542F"/>
    <w:pPr>
      <w:keepNext/>
      <w:jc w:val="both"/>
      <w:outlineLvl w:val="1"/>
    </w:pPr>
    <w:rPr>
      <w:rFonts w:ascii="Arial" w:hAnsi="Arial"/>
      <w:b/>
      <w:i/>
      <w:color w:val="385623"/>
      <w:u w:val="single"/>
    </w:rPr>
  </w:style>
  <w:style w:type="paragraph" w:styleId="Titre3">
    <w:name w:val="heading 3"/>
    <w:basedOn w:val="Normal"/>
    <w:next w:val="Normal"/>
    <w:link w:val="Titre3Car"/>
    <w:qFormat/>
    <w:rsid w:val="0073542F"/>
    <w:pPr>
      <w:keepNext/>
      <w:ind w:left="1701" w:right="1699"/>
      <w:jc w:val="center"/>
      <w:outlineLvl w:val="2"/>
    </w:pPr>
    <w:rPr>
      <w:rFonts w:ascii="Arial" w:hAnsi="Arial"/>
      <w:i/>
      <w:color w:val="38562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3542F"/>
    <w:rPr>
      <w:rFonts w:ascii="Times New Roman" w:eastAsia="Times New Roman" w:hAnsi="Times New Roman" w:cs="Times New Roman"/>
      <w:b/>
      <w:sz w:val="28"/>
      <w:shd w:val="clear" w:color="auto" w:fill="E2EFD9"/>
      <w:lang w:eastAsia="fr-FR"/>
    </w:rPr>
  </w:style>
  <w:style w:type="character" w:customStyle="1" w:styleId="Titre2Car">
    <w:name w:val="Titre 2 Car"/>
    <w:basedOn w:val="Policepardfaut"/>
    <w:link w:val="Titre2"/>
    <w:rsid w:val="0073542F"/>
    <w:rPr>
      <w:rFonts w:ascii="Arial" w:eastAsia="Times New Roman" w:hAnsi="Arial" w:cs="Times New Roman"/>
      <w:b/>
      <w:i/>
      <w:color w:val="385623"/>
      <w:sz w:val="20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73542F"/>
    <w:rPr>
      <w:rFonts w:ascii="Arial" w:eastAsia="Times New Roman" w:hAnsi="Arial" w:cs="Times New Roman"/>
      <w:i/>
      <w:color w:val="385623"/>
      <w:sz w:val="20"/>
      <w:szCs w:val="20"/>
      <w:lang w:eastAsia="fr-FR"/>
    </w:rPr>
  </w:style>
  <w:style w:type="character" w:styleId="Marquedecommentaire">
    <w:name w:val="annotation reference"/>
    <w:rsid w:val="0073542F"/>
    <w:rPr>
      <w:sz w:val="16"/>
      <w:szCs w:val="16"/>
    </w:rPr>
  </w:style>
  <w:style w:type="paragraph" w:styleId="Commentaire">
    <w:name w:val="annotation text"/>
    <w:basedOn w:val="Normal"/>
    <w:link w:val="CommentaireCar"/>
    <w:rsid w:val="0073542F"/>
  </w:style>
  <w:style w:type="character" w:customStyle="1" w:styleId="CommentaireCar">
    <w:name w:val="Commentaire Car"/>
    <w:basedOn w:val="Policepardfaut"/>
    <w:link w:val="Commentaire"/>
    <w:rsid w:val="0073542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3542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542F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3542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3542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aliases w:val="p"/>
    <w:basedOn w:val="Normal"/>
    <w:link w:val="PieddepageCar"/>
    <w:unhideWhenUsed/>
    <w:rsid w:val="0073542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73542F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73542F"/>
  </w:style>
  <w:style w:type="table" w:styleId="Grilledutableau">
    <w:name w:val="Table Grid"/>
    <w:basedOn w:val="TableauNormal"/>
    <w:uiPriority w:val="39"/>
    <w:rsid w:val="00735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371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3716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8554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14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056D0-323E-4CEC-88E3-8082B598C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835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BARBAGELATA Stephanie</dc:creator>
  <cp:keywords/>
  <dc:description/>
  <cp:lastModifiedBy>HAMON Jean-luc</cp:lastModifiedBy>
  <cp:revision>2</cp:revision>
  <cp:lastPrinted>2020-04-16T09:24:00Z</cp:lastPrinted>
  <dcterms:created xsi:type="dcterms:W3CDTF">2026-02-10T11:21:00Z</dcterms:created>
  <dcterms:modified xsi:type="dcterms:W3CDTF">2026-02-10T11:21:00Z</dcterms:modified>
</cp:coreProperties>
</file>